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using-structs-to-structure-related-data"/>
    <w:bookmarkEnd w:id="0"/>
    <w:p w14:paraId="392488ED" w14:textId="3D6A84F9" w:rsidR="00C85F7F" w:rsidRDefault="00EE7D5A" w:rsidP="000A1F1E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888469" w:history="1">
        <w:r w:rsidR="00C85F7F" w:rsidRPr="00EE7A70">
          <w:rPr>
            <w:rStyle w:val="Hyperlink"/>
            <w:noProof/>
            <w:lang w:eastAsia="en-GB"/>
          </w:rPr>
          <w:t>Defining and Instantiating Structs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_Toc106888469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2</w:t>
        </w:r>
        <w:r w:rsidR="00C85F7F">
          <w:rPr>
            <w:noProof/>
            <w:webHidden/>
          </w:rPr>
          <w:fldChar w:fldCharType="end"/>
        </w:r>
      </w:hyperlink>
    </w:p>
    <w:p w14:paraId="49A5C3EA" w14:textId="5894D281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0" w:history="1">
        <w:r w:rsidR="00C85F7F" w:rsidRPr="00EE7A70">
          <w:rPr>
            <w:rStyle w:val="Hyperlink"/>
            <w:noProof/>
            <w:lang w:eastAsia="en-GB"/>
          </w:rPr>
          <w:t>Using the Field Init Shorthand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_Toc106888470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4</w:t>
        </w:r>
        <w:r w:rsidR="00C85F7F">
          <w:rPr>
            <w:noProof/>
            <w:webHidden/>
          </w:rPr>
          <w:fldChar w:fldCharType="end"/>
        </w:r>
      </w:hyperlink>
    </w:p>
    <w:p w14:paraId="7759BD59" w14:textId="5206DFC2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1" w:history="1">
        <w:r w:rsidR="00C85F7F" w:rsidRPr="00EE7A70">
          <w:rPr>
            <w:rStyle w:val="Hyperlink"/>
            <w:noProof/>
            <w:lang w:eastAsia="en-GB"/>
          </w:rPr>
          <w:t xml:space="preserve">Creating Instances </w:t>
        </w:r>
        <w:r w:rsidR="00D02802">
          <w:rPr>
            <w:rStyle w:val="Hyperlink"/>
            <w:noProof/>
            <w:lang w:eastAsia="en-GB"/>
          </w:rPr>
          <w:t>f</w:t>
        </w:r>
        <w:r w:rsidR="00D02802" w:rsidRPr="00EE7A70">
          <w:rPr>
            <w:rStyle w:val="Hyperlink"/>
            <w:noProof/>
            <w:lang w:eastAsia="en-GB"/>
          </w:rPr>
          <w:t xml:space="preserve">rom </w:t>
        </w:r>
        <w:r w:rsidR="00C85F7F" w:rsidRPr="00EE7A70">
          <w:rPr>
            <w:rStyle w:val="Hyperlink"/>
            <w:noProof/>
            <w:lang w:eastAsia="en-GB"/>
          </w:rPr>
          <w:t xml:space="preserve">Other Instances </w:t>
        </w:r>
        <w:r w:rsidR="00D02802">
          <w:rPr>
            <w:rStyle w:val="Hyperlink"/>
            <w:noProof/>
            <w:lang w:eastAsia="en-GB"/>
          </w:rPr>
          <w:t>w</w:t>
        </w:r>
        <w:r w:rsidR="00D02802" w:rsidRPr="00EE7A70">
          <w:rPr>
            <w:rStyle w:val="Hyperlink"/>
            <w:noProof/>
            <w:lang w:eastAsia="en-GB"/>
          </w:rPr>
          <w:t xml:space="preserve">ith </w:t>
        </w:r>
        <w:r w:rsidR="00C85F7F" w:rsidRPr="00EE7A70">
          <w:rPr>
            <w:rStyle w:val="Hyperlink"/>
            <w:noProof/>
            <w:lang w:eastAsia="en-GB"/>
          </w:rPr>
          <w:t>Struct Update Syntax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_Toc106888471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4</w:t>
        </w:r>
        <w:r w:rsidR="00C85F7F">
          <w:rPr>
            <w:noProof/>
            <w:webHidden/>
          </w:rPr>
          <w:fldChar w:fldCharType="end"/>
        </w:r>
      </w:hyperlink>
    </w:p>
    <w:p w14:paraId="48C1FB43" w14:textId="45CA19B7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2" w:history="1">
        <w:r w:rsidR="00C85F7F" w:rsidRPr="00EE7A70">
          <w:rPr>
            <w:rStyle w:val="Hyperlink"/>
            <w:noProof/>
            <w:lang w:eastAsia="en-GB"/>
          </w:rPr>
          <w:t xml:space="preserve">Using Tuple Structs </w:t>
        </w:r>
        <w:r w:rsidR="00D02802">
          <w:rPr>
            <w:rStyle w:val="Hyperlink"/>
            <w:noProof/>
            <w:lang w:eastAsia="en-GB"/>
          </w:rPr>
          <w:t>W</w:t>
        </w:r>
        <w:r w:rsidR="00D02802" w:rsidRPr="00EE7A70">
          <w:rPr>
            <w:rStyle w:val="Hyperlink"/>
            <w:noProof/>
            <w:lang w:eastAsia="en-GB"/>
          </w:rPr>
          <w:t xml:space="preserve">ithout </w:t>
        </w:r>
        <w:r w:rsidR="00C85F7F" w:rsidRPr="00EE7A70">
          <w:rPr>
            <w:rStyle w:val="Hyperlink"/>
            <w:noProof/>
            <w:lang w:eastAsia="en-GB"/>
          </w:rPr>
          <w:t>Named Fields to Create Different Types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_Toc106888472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5</w:t>
        </w:r>
        <w:r w:rsidR="00C85F7F">
          <w:rPr>
            <w:noProof/>
            <w:webHidden/>
          </w:rPr>
          <w:fldChar w:fldCharType="end"/>
        </w:r>
      </w:hyperlink>
    </w:p>
    <w:p w14:paraId="54D123F6" w14:textId="318A3816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3" w:history="1">
        <w:r w:rsidR="00C85F7F" w:rsidRPr="00EE7A70">
          <w:rPr>
            <w:rStyle w:val="Hyperlink"/>
            <w:noProof/>
            <w:lang w:eastAsia="en-GB"/>
          </w:rPr>
          <w:t>Unit-Like Structs Without Any Fields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_Toc106888473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6</w:t>
        </w:r>
        <w:r w:rsidR="00C85F7F">
          <w:rPr>
            <w:noProof/>
            <w:webHidden/>
          </w:rPr>
          <w:fldChar w:fldCharType="end"/>
        </w:r>
      </w:hyperlink>
    </w:p>
    <w:p w14:paraId="765D8069" w14:textId="6CA2D7C6" w:rsidR="00C85F7F" w:rsidRDefault="00000000" w:rsidP="000A1F1E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4" w:history="1">
        <w:r w:rsidR="00C85F7F" w:rsidRPr="00EE7A70">
          <w:rPr>
            <w:rStyle w:val="Hyperlink"/>
            <w:noProof/>
            <w:lang w:eastAsia="en-GB"/>
          </w:rPr>
          <w:t>An Example Program Using Structs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_Toc106888474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7</w:t>
        </w:r>
        <w:r w:rsidR="00C85F7F">
          <w:rPr>
            <w:noProof/>
            <w:webHidden/>
          </w:rPr>
          <w:fldChar w:fldCharType="end"/>
        </w:r>
      </w:hyperlink>
    </w:p>
    <w:p w14:paraId="7C14397F" w14:textId="12C00CAD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5" w:history="1">
        <w:r w:rsidR="00C85F7F" w:rsidRPr="00EE7A70">
          <w:rPr>
            <w:rStyle w:val="Hyperlink"/>
            <w:noProof/>
            <w:lang w:eastAsia="en-GB"/>
          </w:rPr>
          <w:t>Refactoring with Tuples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_Toc106888475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8</w:t>
        </w:r>
        <w:r w:rsidR="00C85F7F">
          <w:rPr>
            <w:noProof/>
            <w:webHidden/>
          </w:rPr>
          <w:fldChar w:fldCharType="end"/>
        </w:r>
      </w:hyperlink>
    </w:p>
    <w:p w14:paraId="2EEEB8FF" w14:textId="4A80E4C3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6" w:history="1">
        <w:r w:rsidR="00C85F7F" w:rsidRPr="00EE7A70">
          <w:rPr>
            <w:rStyle w:val="Hyperlink"/>
            <w:noProof/>
            <w:lang w:eastAsia="en-GB"/>
          </w:rPr>
          <w:t>Refactoring with Structs: Adding More Meaning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_Toc106888476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9</w:t>
        </w:r>
        <w:r w:rsidR="00C85F7F">
          <w:rPr>
            <w:noProof/>
            <w:webHidden/>
          </w:rPr>
          <w:fldChar w:fldCharType="end"/>
        </w:r>
      </w:hyperlink>
    </w:p>
    <w:p w14:paraId="173BCBDB" w14:textId="2C57BE7A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7" w:history="1">
        <w:r w:rsidR="00C85F7F" w:rsidRPr="00EE7A70">
          <w:rPr>
            <w:rStyle w:val="Hyperlink"/>
            <w:noProof/>
            <w:lang w:eastAsia="en-GB"/>
          </w:rPr>
          <w:t>Adding Useful Functionality with Derived Traits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_Toc106888477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10</w:t>
        </w:r>
        <w:r w:rsidR="00C85F7F">
          <w:rPr>
            <w:noProof/>
            <w:webHidden/>
          </w:rPr>
          <w:fldChar w:fldCharType="end"/>
        </w:r>
      </w:hyperlink>
    </w:p>
    <w:p w14:paraId="6C085364" w14:textId="171EAAA8" w:rsidR="00C85F7F" w:rsidRDefault="00000000" w:rsidP="000A1F1E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8" w:history="1">
        <w:r w:rsidR="00C85F7F" w:rsidRPr="00EE7A70">
          <w:rPr>
            <w:rStyle w:val="Hyperlink"/>
            <w:noProof/>
            <w:lang w:eastAsia="en-GB"/>
          </w:rPr>
          <w:t>Method Syntax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_Toc106888478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13</w:t>
        </w:r>
        <w:r w:rsidR="00C85F7F">
          <w:rPr>
            <w:noProof/>
            <w:webHidden/>
          </w:rPr>
          <w:fldChar w:fldCharType="end"/>
        </w:r>
      </w:hyperlink>
    </w:p>
    <w:p w14:paraId="1674246F" w14:textId="785F6D9F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79" w:history="1">
        <w:r w:rsidR="00C85F7F" w:rsidRPr="00EE7A70">
          <w:rPr>
            <w:rStyle w:val="Hyperlink"/>
            <w:noProof/>
            <w:lang w:eastAsia="en-GB"/>
          </w:rPr>
          <w:t>Defining Methods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_Toc106888479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13</w:t>
        </w:r>
        <w:r w:rsidR="00C85F7F">
          <w:rPr>
            <w:noProof/>
            <w:webHidden/>
          </w:rPr>
          <w:fldChar w:fldCharType="end"/>
        </w:r>
      </w:hyperlink>
    </w:p>
    <w:p w14:paraId="00A6689B" w14:textId="7811CED1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80" w:history="1">
        <w:r w:rsidR="00C85F7F" w:rsidRPr="00EE7A70">
          <w:rPr>
            <w:rStyle w:val="Hyperlink"/>
            <w:noProof/>
            <w:lang w:eastAsia="en-GB"/>
          </w:rPr>
          <w:t>Methods with More Parameters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_Toc106888480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16</w:t>
        </w:r>
        <w:r w:rsidR="00C85F7F">
          <w:rPr>
            <w:noProof/>
            <w:webHidden/>
          </w:rPr>
          <w:fldChar w:fldCharType="end"/>
        </w:r>
      </w:hyperlink>
    </w:p>
    <w:p w14:paraId="0B07B138" w14:textId="446E4BAF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81" w:history="1">
        <w:r w:rsidR="00C85F7F" w:rsidRPr="00EE7A70">
          <w:rPr>
            <w:rStyle w:val="Hyperlink"/>
            <w:noProof/>
            <w:lang w:eastAsia="en-GB"/>
          </w:rPr>
          <w:t>Associated Functions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_Toc106888481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17</w:t>
        </w:r>
        <w:r w:rsidR="00C85F7F">
          <w:rPr>
            <w:noProof/>
            <w:webHidden/>
          </w:rPr>
          <w:fldChar w:fldCharType="end"/>
        </w:r>
      </w:hyperlink>
    </w:p>
    <w:p w14:paraId="41265995" w14:textId="621BC415" w:rsidR="00C85F7F" w:rsidRDefault="00000000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82" w:history="1">
        <w:r w:rsidR="00C85F7F" w:rsidRPr="00EE7A70">
          <w:rPr>
            <w:rStyle w:val="Hyperlink"/>
            <w:noProof/>
          </w:rPr>
          <w:t>Multiple impl</w:t>
        </w:r>
        <w:r w:rsidR="00C85F7F" w:rsidRPr="00EE7A70">
          <w:rPr>
            <w:rStyle w:val="Hyperlink"/>
            <w:noProof/>
            <w:lang w:eastAsia="en-GB"/>
          </w:rPr>
          <w:t xml:space="preserve"> Blocks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_Toc106888482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18</w:t>
        </w:r>
        <w:r w:rsidR="00C85F7F">
          <w:rPr>
            <w:noProof/>
            <w:webHidden/>
          </w:rPr>
          <w:fldChar w:fldCharType="end"/>
        </w:r>
      </w:hyperlink>
    </w:p>
    <w:p w14:paraId="77477CDC" w14:textId="58AFB515" w:rsidR="00C85F7F" w:rsidRDefault="00000000" w:rsidP="000A1F1E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8483" w:history="1">
        <w:r w:rsidR="00C85F7F" w:rsidRPr="00EE7A70">
          <w:rPr>
            <w:rStyle w:val="Hyperlink"/>
            <w:noProof/>
            <w:lang w:eastAsia="en-GB"/>
          </w:rPr>
          <w:t>Summary</w:t>
        </w:r>
        <w:r w:rsidR="00C85F7F">
          <w:rPr>
            <w:noProof/>
            <w:webHidden/>
          </w:rPr>
          <w:tab/>
        </w:r>
        <w:r w:rsidR="00C85F7F">
          <w:rPr>
            <w:noProof/>
            <w:webHidden/>
          </w:rPr>
          <w:fldChar w:fldCharType="begin"/>
        </w:r>
        <w:r w:rsidR="00C85F7F">
          <w:rPr>
            <w:noProof/>
            <w:webHidden/>
          </w:rPr>
          <w:instrText xml:space="preserve"> PAGEREF _Toc106888483 \h </w:instrText>
        </w:r>
        <w:r w:rsidR="00C85F7F">
          <w:rPr>
            <w:noProof/>
            <w:webHidden/>
          </w:rPr>
        </w:r>
        <w:r w:rsidR="00C85F7F">
          <w:rPr>
            <w:noProof/>
            <w:webHidden/>
          </w:rPr>
          <w:fldChar w:fldCharType="separate"/>
        </w:r>
        <w:r w:rsidR="00C85F7F">
          <w:rPr>
            <w:noProof/>
            <w:webHidden/>
          </w:rPr>
          <w:t>18</w:t>
        </w:r>
        <w:r w:rsidR="00C85F7F">
          <w:rPr>
            <w:noProof/>
            <w:webHidden/>
          </w:rPr>
          <w:fldChar w:fldCharType="end"/>
        </w:r>
      </w:hyperlink>
    </w:p>
    <w:p w14:paraId="0E447F81" w14:textId="1D6DE62C" w:rsidR="00604091" w:rsidRDefault="00EE7D5A" w:rsidP="004817CE">
      <w:pPr>
        <w:pStyle w:val="ChapterNumber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fldChar w:fldCharType="end"/>
      </w:r>
      <w:r w:rsidR="00F778B0">
        <w:rPr>
          <w:lang w:eastAsia="en-GB"/>
        </w:rPr>
        <w:t>5</w:t>
      </w:r>
    </w:p>
    <w:p w14:paraId="70F77C96" w14:textId="1BC418C2" w:rsidR="005A2588" w:rsidRPr="005A2588" w:rsidRDefault="00E7577C" w:rsidP="00604091">
      <w:pPr>
        <w:pStyle w:val="ChapterTitle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C36035">
        <w:instrText>structs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Using Structs to Structure Related Data</w:t>
      </w:r>
    </w:p>
    <w:p w14:paraId="61738A84" w14:textId="525F24DC" w:rsidR="005A2588" w:rsidRPr="005A2588" w:rsidRDefault="005A2588" w:rsidP="00604091">
      <w:pPr>
        <w:pStyle w:val="ChapterIntro"/>
        <w:rPr>
          <w:lang w:eastAsia="en-GB"/>
        </w:rPr>
      </w:pPr>
      <w:r w:rsidRPr="005A2588">
        <w:rPr>
          <w:lang w:eastAsia="en-GB"/>
        </w:rPr>
        <w:lastRenderedPageBreak/>
        <w:t xml:space="preserve">A </w:t>
      </w:r>
      <w:r w:rsidRPr="00A82635">
        <w:rPr>
          <w:rStyle w:val="Italic"/>
        </w:rPr>
        <w:t>struct</w:t>
      </w:r>
      <w:r w:rsidRPr="005A2588">
        <w:rPr>
          <w:lang w:eastAsia="en-GB"/>
        </w:rPr>
        <w:t xml:space="preserve">, or </w:t>
      </w:r>
      <w:r w:rsidRPr="00A82635">
        <w:rPr>
          <w:rStyle w:val="Italic"/>
        </w:rPr>
        <w:t>structure</w:t>
      </w:r>
      <w:r w:rsidRPr="005A2588">
        <w:rPr>
          <w:lang w:eastAsia="en-GB"/>
        </w:rPr>
        <w:t>, is a custom data type that lets you package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together and name multiple related values that make up a meaningful group. If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you’re familiar with an object-oriented language, a </w:t>
      </w:r>
      <w:r w:rsidRPr="00A82635">
        <w:rPr>
          <w:rStyle w:val="Italic"/>
        </w:rPr>
        <w:t>struct</w:t>
      </w:r>
      <w:r w:rsidRPr="005A2588">
        <w:rPr>
          <w:lang w:eastAsia="en-GB"/>
        </w:rPr>
        <w:t xml:space="preserve"> is like an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object’s data attributes. In this chapter, we’ll compare and contrast tuples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with structs to build on what you already know and demonstrate when structs are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a better way to group data.</w:t>
      </w:r>
    </w:p>
    <w:p w14:paraId="2895C5E4" w14:textId="341DF196" w:rsidR="005A2588" w:rsidRPr="005A2588" w:rsidRDefault="005A2588" w:rsidP="00604091">
      <w:pPr>
        <w:pStyle w:val="Body"/>
        <w:rPr>
          <w:lang w:eastAsia="en-GB"/>
        </w:rPr>
      </w:pPr>
      <w:r w:rsidRPr="00604091">
        <w:t>We’ll demonstrate how to define and instantiate structs. We’ll discuss how to</w:t>
      </w:r>
      <w:r w:rsidR="00604091" w:rsidRPr="00604091">
        <w:t xml:space="preserve"> </w:t>
      </w:r>
      <w:r w:rsidRPr="00604091">
        <w:t>define associated functions, especially the kind of associated functions called</w:t>
      </w:r>
      <w:r w:rsidR="00604091" w:rsidRPr="00604091">
        <w:t xml:space="preserve"> </w:t>
      </w:r>
      <w:r w:rsidRPr="00A82635">
        <w:rPr>
          <w:rStyle w:val="Italic"/>
        </w:rPr>
        <w:t>methods</w:t>
      </w:r>
      <w:r w:rsidRPr="005A2588">
        <w:rPr>
          <w:lang w:eastAsia="en-GB"/>
        </w:rPr>
        <w:t>, to specify behavior associated with a struct type. Structs and enums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(discussed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6</w:t>
      </w:r>
      <w:r w:rsidRPr="005A2588">
        <w:rPr>
          <w:lang w:eastAsia="en-GB"/>
        </w:rPr>
        <w:t>) are the building blocks for creating new types in your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program’s domain to take full advantage of Rust’s </w:t>
      </w:r>
      <w:r w:rsidR="00F778B0" w:rsidRPr="005A2588">
        <w:rPr>
          <w:lang w:eastAsia="en-GB"/>
        </w:rPr>
        <w:t>compile</w:t>
      </w:r>
      <w:r w:rsidR="00F778B0">
        <w:rPr>
          <w:lang w:eastAsia="en-GB"/>
        </w:rPr>
        <w:t>-</w:t>
      </w:r>
      <w:r w:rsidRPr="005A2588">
        <w:rPr>
          <w:lang w:eastAsia="en-GB"/>
        </w:rPr>
        <w:t>time type checking.</w:t>
      </w:r>
    </w:p>
    <w:bookmarkStart w:id="1" w:name="defining-and-instantiating-structs"/>
    <w:bookmarkStart w:id="2" w:name="_Toc106888469"/>
    <w:bookmarkEnd w:id="1"/>
    <w:p w14:paraId="14D590CD" w14:textId="4D97C8F4" w:rsidR="005A2588" w:rsidRPr="005A2588" w:rsidRDefault="00EA6C39" w:rsidP="00604091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>:defining</w:instrText>
      </w:r>
      <w:r w:rsidRPr="00AC00B2">
        <w:instrText xml:space="preserve">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Defining and Instantiating Structs</w:t>
      </w:r>
      <w:bookmarkEnd w:id="2"/>
    </w:p>
    <w:p w14:paraId="6020BB33" w14:textId="14DA5D0D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Structs are similar to tuples, discussed in </w:t>
      </w:r>
      <w:r w:rsidRPr="00470F30">
        <w:rPr>
          <w:rStyle w:val="Xref"/>
        </w:rPr>
        <w:t>“The Tuple Type”</w:t>
      </w:r>
      <w:r w:rsidRPr="005A2588">
        <w:rPr>
          <w:lang w:eastAsia="en-GB"/>
        </w:rPr>
        <w:t xml:space="preserve"> </w:t>
      </w:r>
      <w:r w:rsidR="00F778B0">
        <w:rPr>
          <w:lang w:eastAsia="en-GB"/>
        </w:rPr>
        <w:t xml:space="preserve">on </w:t>
      </w:r>
      <w:r w:rsidR="00F778B0" w:rsidRPr="004817CE">
        <w:rPr>
          <w:rStyle w:val="Xref"/>
        </w:rPr>
        <w:t>page XX</w:t>
      </w:r>
      <w:r w:rsidRPr="005A2588">
        <w:rPr>
          <w:lang w:eastAsia="en-GB"/>
        </w:rPr>
        <w:t>, in that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both hold multiple related values. Like tuples, the pieces of a struct can be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different types. Unlike with tuples, in a struct you’ll name each piece of data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so it’s clear what the values mean. Adding these names means that structs are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more flexible than tuples: you don’t have to rely on the order of the data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specify or access the values of an instance.</w:t>
      </w:r>
    </w:p>
    <w:p w14:paraId="62BA6C3E" w14:textId="6C217827" w:rsidR="005A2588" w:rsidRDefault="005A2588" w:rsidP="00604091">
      <w:pPr>
        <w:pStyle w:val="Body"/>
        <w:rPr>
          <w:lang w:eastAsia="en-GB"/>
        </w:rPr>
      </w:pPr>
      <w:r w:rsidRPr="00604091">
        <w:t xml:space="preserve">To define a struct, we enter the keyword </w:t>
      </w:r>
      <w:r w:rsidRPr="00604091">
        <w:rPr>
          <w:rStyle w:val="Literal"/>
        </w:rPr>
        <w:t>struct</w:t>
      </w:r>
      <w:r w:rsidRPr="00604091">
        <w:t xml:space="preserve"> and name the entire struct. A</w:t>
      </w:r>
      <w:r w:rsidR="00604091" w:rsidRPr="00604091">
        <w:t xml:space="preserve"> </w:t>
      </w:r>
      <w:r w:rsidRPr="00604091">
        <w:t>struct’s name should describe the significance of the pieces of data being</w:t>
      </w:r>
      <w:r w:rsidR="00604091" w:rsidRPr="00604091">
        <w:t xml:space="preserve"> </w:t>
      </w:r>
      <w:r w:rsidRPr="00604091">
        <w:t xml:space="preserve">grouped together. </w:t>
      </w:r>
      <w:r w:rsidR="0080623F">
        <w:rPr>
          <w:lang w:eastAsia="en-GB"/>
        </w:rPr>
        <w:fldChar w:fldCharType="begin"/>
      </w:r>
      <w:r w:rsidR="0080623F">
        <w:instrText xml:space="preserve"> XE "fields startRange" </w:instrText>
      </w:r>
      <w:r w:rsidR="0080623F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</w:instrText>
      </w:r>
      <w:r w:rsidR="003670EF" w:rsidRPr="00AC00B2">
        <w:instrText>structs</w:instrText>
      </w:r>
      <w:r w:rsidR="003670EF">
        <w:instrText xml:space="preserve">:fields startRange" </w:instrText>
      </w:r>
      <w:r w:rsidR="003670EF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": (colon):for struct fields</w:instrText>
      </w:r>
      <w:r w:rsidR="003670EF" w:rsidRPr="00AC00B2">
        <w:instrText xml:space="preserve"> startRange</w:instrText>
      </w:r>
      <w:r w:rsidR="003670EF">
        <w:instrText xml:space="preserve">" </w:instrText>
      </w:r>
      <w:r w:rsidR="003670EF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"colon (:):for struct fields</w:instrText>
      </w:r>
      <w:r w:rsidR="003670EF" w:rsidRPr="00AC00B2">
        <w:instrText xml:space="preserve"> startRange</w:instrText>
      </w:r>
      <w:r w:rsidR="003670EF">
        <w:instrText xml:space="preserve">" </w:instrText>
      </w:r>
      <w:r w:rsidR="003670EF">
        <w:rPr>
          <w:lang w:eastAsia="en-GB"/>
        </w:rPr>
        <w:fldChar w:fldCharType="end"/>
      </w:r>
      <w:r w:rsidRPr="00604091">
        <w:t>Then, inside curly brackets, we define the names and types of</w:t>
      </w:r>
      <w:r w:rsidR="00604091" w:rsidRPr="00604091">
        <w:t xml:space="preserve"> </w:t>
      </w:r>
      <w:r w:rsidRPr="00604091">
        <w:t xml:space="preserve">the pieces of data, which we call </w:t>
      </w:r>
      <w:r w:rsidRPr="00A82635">
        <w:rPr>
          <w:rStyle w:val="Italic"/>
        </w:rPr>
        <w:t>fields</w:t>
      </w:r>
      <w:r w:rsidRPr="005A2588">
        <w:rPr>
          <w:lang w:eastAsia="en-GB"/>
        </w:rPr>
        <w:t>. For example, Listing 5-1 shows a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struct that stores information about a user account.</w:t>
      </w:r>
    </w:p>
    <w:p w14:paraId="2964DCC9" w14:textId="151B0412" w:rsidR="00DA7F73" w:rsidRPr="005A2588" w:rsidRDefault="00DA7F73" w:rsidP="004817CE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24D762C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struct User {</w:t>
      </w:r>
    </w:p>
    <w:p w14:paraId="75F49D5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active: bool,</w:t>
      </w:r>
    </w:p>
    <w:p w14:paraId="44441B6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username: String,</w:t>
      </w:r>
    </w:p>
    <w:p w14:paraId="03DBCBF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email: String,</w:t>
      </w:r>
    </w:p>
    <w:p w14:paraId="222D314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sign_in_count: u64,</w:t>
      </w:r>
    </w:p>
    <w:p w14:paraId="3AC93E00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555C5679" w14:textId="6504B821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A </w:t>
      </w:r>
      <w:r w:rsidRPr="00604091">
        <w:rPr>
          <w:rStyle w:val="Literal"/>
        </w:rPr>
        <w:t>User</w:t>
      </w:r>
      <w:r w:rsidRPr="005A2588">
        <w:rPr>
          <w:lang w:eastAsia="en-GB"/>
        </w:rPr>
        <w:t xml:space="preserve"> struct definition</w:t>
      </w:r>
      <w:r w:rsidR="00BA0A01">
        <w:rPr>
          <w:lang w:eastAsia="en-GB"/>
        </w:rPr>
        <w:fldChar w:fldCharType="begin"/>
      </w:r>
      <w:r w:rsidR="00BA0A01">
        <w:instrText xml:space="preserve"> XE "</w:instrText>
      </w:r>
      <w:r w:rsidR="00BA0A01" w:rsidRPr="00AC00B2">
        <w:instrText>structs</w:instrText>
      </w:r>
      <w:r w:rsidR="00BA0A01">
        <w:instrText>:defining</w:instrText>
      </w:r>
      <w:r w:rsidR="00BA0A01" w:rsidRPr="00AC00B2">
        <w:instrText xml:space="preserve"> </w:instrText>
      </w:r>
      <w:r w:rsidR="00BA0A01">
        <w:instrText>end</w:instrText>
      </w:r>
      <w:r w:rsidR="00BA0A01" w:rsidRPr="00AC00B2">
        <w:instrText>Range</w:instrText>
      </w:r>
      <w:r w:rsidR="00BA0A01">
        <w:instrText xml:space="preserve">" </w:instrText>
      </w:r>
      <w:r w:rsidR="00BA0A01">
        <w:rPr>
          <w:lang w:eastAsia="en-GB"/>
        </w:rPr>
        <w:fldChar w:fldCharType="end"/>
      </w:r>
    </w:p>
    <w:p w14:paraId="6E50D526" w14:textId="22196862" w:rsidR="009233FF" w:rsidRDefault="009233FF" w:rsidP="004817CE">
      <w:pPr>
        <w:pStyle w:val="ProductionDirective"/>
        <w:rPr>
          <w:lang w:eastAsia="en-GB"/>
        </w:rPr>
      </w:pPr>
      <w:r>
        <w:rPr>
          <w:lang w:eastAsia="en-GB"/>
        </w:rPr>
        <w:t>PROD</w:t>
      </w:r>
      <w:r w:rsidRPr="009233FF">
        <w:rPr>
          <w:lang w:eastAsia="en-GB"/>
        </w:rPr>
        <w:t>: This should be called Listing 5-1. Please fix, and please renumber remaining listings consecutively (e.g., Listing 5-2, Listing 5-3, etc.).</w:t>
      </w:r>
    </w:p>
    <w:p w14:paraId="526E3CF1" w14:textId="00463547" w:rsidR="005A2588" w:rsidRPr="005A2588" w:rsidRDefault="00BA0A01" w:rsidP="00604091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>:instantiating</w:instrText>
      </w:r>
      <w:r w:rsidRPr="00AC00B2">
        <w:instrText xml:space="preserve">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 xml:space="preserve">To use a struct after we’ve defined it, we create an </w:t>
      </w:r>
      <w:r w:rsidR="005A2588" w:rsidRPr="00A82635">
        <w:rPr>
          <w:rStyle w:val="Italic"/>
        </w:rPr>
        <w:t>instance</w:t>
      </w:r>
      <w:r w:rsidR="005A2588" w:rsidRPr="00604091">
        <w:t xml:space="preserve"> of that struct</w:t>
      </w:r>
      <w:r w:rsidR="00604091" w:rsidRPr="00604091">
        <w:t xml:space="preserve"> </w:t>
      </w:r>
      <w:r w:rsidR="005A2588" w:rsidRPr="00604091">
        <w:t>by specifying concrete values for each of the fields. We create an instance by</w:t>
      </w:r>
      <w:r w:rsidR="00604091" w:rsidRPr="00604091">
        <w:t xml:space="preserve"> </w:t>
      </w:r>
      <w:r w:rsidR="005A2588" w:rsidRPr="00604091">
        <w:t xml:space="preserve">stating the name of the struct and then add curly brackets containing </w:t>
      </w:r>
      <w:r w:rsidR="005A2588" w:rsidRPr="004817CE">
        <w:rPr>
          <w:rStyle w:val="LiteralItalic"/>
        </w:rPr>
        <w:t>key: value</w:t>
      </w:r>
      <w:r w:rsidR="005A2588" w:rsidRPr="005A2588">
        <w:rPr>
          <w:lang w:eastAsia="en-GB"/>
        </w:rPr>
        <w:t xml:space="preserve"> pairs, where the keys are the names of the fields and the values are the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 xml:space="preserve">data we want to </w:t>
      </w:r>
      <w:r w:rsidR="005A2588" w:rsidRPr="005A2588">
        <w:rPr>
          <w:lang w:eastAsia="en-GB"/>
        </w:rPr>
        <w:lastRenderedPageBreak/>
        <w:t>store in those fields. We don’t have to specify the fields in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the same order in which we declared them in the struct. In other words, the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struct definition is like a general template for the type, and instances fill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in that template with particular data to create values of the type. For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example, we can declare a particular user as shown in Listing 5-2.</w:t>
      </w:r>
    </w:p>
    <w:p w14:paraId="4780E4DD" w14:textId="77777777" w:rsidR="00277CC1" w:rsidRPr="005A2588" w:rsidRDefault="00277CC1" w:rsidP="00277CC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6A24D35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main() {</w:t>
      </w:r>
    </w:p>
    <w:p w14:paraId="21CCE97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user1 = User {</w:t>
      </w:r>
    </w:p>
    <w:p w14:paraId="46863AB7" w14:textId="77777777" w:rsidR="0083692B" w:rsidRPr="005A2588" w:rsidRDefault="0083692B" w:rsidP="0083692B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active: true,</w:t>
      </w:r>
    </w:p>
    <w:p w14:paraId="1B75E7B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username: String::from("someusername123"),</w:t>
      </w:r>
    </w:p>
    <w:p w14:paraId="59040CA5" w14:textId="77777777" w:rsidR="0083692B" w:rsidRPr="005A2588" w:rsidRDefault="0083692B" w:rsidP="0083692B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email: String::from("someone@example.com"),</w:t>
      </w:r>
    </w:p>
    <w:p w14:paraId="0FEFF3A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sign_in_count: 1,</w:t>
      </w:r>
    </w:p>
    <w:p w14:paraId="03633DEA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114AF13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03153942" w14:textId="4DBB064A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Creating an instance of the </w:t>
      </w:r>
      <w:r w:rsidRPr="00604091">
        <w:rPr>
          <w:rStyle w:val="Literal"/>
        </w:rPr>
        <w:t>User</w:t>
      </w:r>
      <w:r w:rsidRPr="005A2588">
        <w:rPr>
          <w:lang w:eastAsia="en-GB"/>
        </w:rPr>
        <w:t xml:space="preserve"> struct</w:t>
      </w:r>
      <w:r w:rsidR="001A7BD4">
        <w:rPr>
          <w:lang w:eastAsia="en-GB"/>
        </w:rPr>
        <w:fldChar w:fldCharType="begin"/>
      </w:r>
      <w:r w:rsidR="001A7BD4">
        <w:instrText xml:space="preserve"> XE "fields endRange" </w:instrText>
      </w:r>
      <w:r w:rsidR="001A7BD4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</w:instrText>
      </w:r>
      <w:r w:rsidR="003670EF" w:rsidRPr="00AC00B2">
        <w:instrText>structs</w:instrText>
      </w:r>
      <w:r w:rsidR="003670EF">
        <w:instrText xml:space="preserve">:fields endRange" </w:instrText>
      </w:r>
      <w:r w:rsidR="003670EF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": (colon):for struct fields</w:instrText>
      </w:r>
      <w:r w:rsidR="003670EF" w:rsidRPr="00AC00B2">
        <w:instrText xml:space="preserve"> </w:instrText>
      </w:r>
      <w:r w:rsidR="003670EF">
        <w:instrText>end</w:instrText>
      </w:r>
      <w:r w:rsidR="003670EF" w:rsidRPr="00AC00B2">
        <w:instrText>Range</w:instrText>
      </w:r>
      <w:r w:rsidR="003670EF">
        <w:instrText xml:space="preserve">" </w:instrText>
      </w:r>
      <w:r w:rsidR="003670EF">
        <w:rPr>
          <w:lang w:eastAsia="en-GB"/>
        </w:rPr>
        <w:fldChar w:fldCharType="end"/>
      </w:r>
      <w:r w:rsidR="003670EF">
        <w:rPr>
          <w:lang w:eastAsia="en-GB"/>
        </w:rPr>
        <w:fldChar w:fldCharType="begin"/>
      </w:r>
      <w:r w:rsidR="003670EF">
        <w:instrText xml:space="preserve"> XE "colon (:):for struct fields</w:instrText>
      </w:r>
      <w:r w:rsidR="003670EF" w:rsidRPr="00AC00B2">
        <w:instrText xml:space="preserve"> </w:instrText>
      </w:r>
      <w:r w:rsidR="003670EF">
        <w:instrText>end</w:instrText>
      </w:r>
      <w:r w:rsidR="003670EF" w:rsidRPr="00AC00B2">
        <w:instrText>Range</w:instrText>
      </w:r>
      <w:r w:rsidR="003670EF">
        <w:instrText xml:space="preserve">" </w:instrText>
      </w:r>
      <w:r w:rsidR="003670EF">
        <w:rPr>
          <w:lang w:eastAsia="en-GB"/>
        </w:rPr>
        <w:fldChar w:fldCharType="end"/>
      </w:r>
      <w:r w:rsidR="007C1E4D">
        <w:rPr>
          <w:lang w:eastAsia="en-GB"/>
        </w:rPr>
        <w:fldChar w:fldCharType="begin"/>
      </w:r>
      <w:r w:rsidR="007C1E4D">
        <w:instrText xml:space="preserve"> XE "</w:instrText>
      </w:r>
      <w:r w:rsidR="007C1E4D" w:rsidRPr="00AC00B2">
        <w:instrText>structs</w:instrText>
      </w:r>
      <w:r w:rsidR="007C1E4D">
        <w:instrText>:instantiating</w:instrText>
      </w:r>
      <w:r w:rsidR="007C1E4D" w:rsidRPr="00AC00B2">
        <w:instrText xml:space="preserve"> </w:instrText>
      </w:r>
      <w:r w:rsidR="007C1E4D">
        <w:instrText>end</w:instrText>
      </w:r>
      <w:r w:rsidR="007C1E4D" w:rsidRPr="00AC00B2">
        <w:instrText>Range</w:instrText>
      </w:r>
      <w:r w:rsidR="007C1E4D">
        <w:instrText xml:space="preserve">" </w:instrText>
      </w:r>
      <w:r w:rsidR="007C1E4D">
        <w:rPr>
          <w:lang w:eastAsia="en-GB"/>
        </w:rPr>
        <w:fldChar w:fldCharType="end"/>
      </w:r>
    </w:p>
    <w:p w14:paraId="68486929" w14:textId="16341ABE" w:rsidR="005A2588" w:rsidRPr="00A82635" w:rsidRDefault="00642B85" w:rsidP="00604091">
      <w:pPr>
        <w:pStyle w:val="Body"/>
      </w:pPr>
      <w:r>
        <w:rPr>
          <w:lang w:eastAsia="en-GB"/>
        </w:rPr>
        <w:fldChar w:fldCharType="begin"/>
      </w:r>
      <w:r>
        <w:instrText xml:space="preserve"> XE ". (dot):for struct field access</w:instrText>
      </w:r>
      <w:r w:rsidRPr="00AC00B2">
        <w:instrText xml:space="preserve"> startRange</w:instrText>
      </w:r>
      <w:r>
        <w:instrText xml:space="preserve">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"dot (.):for struct field access</w:instrText>
      </w:r>
      <w:r w:rsidRPr="00AC00B2">
        <w:instrText xml:space="preserve"> startRange</w:instrText>
      </w:r>
      <w:r>
        <w:instrText xml:space="preserve">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To get a specific value from a struct, we use dot notation. For example, to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 xml:space="preserve">access this user’s email address, we use </w:t>
      </w:r>
      <w:r w:rsidR="005A2588" w:rsidRPr="00604091">
        <w:rPr>
          <w:rStyle w:val="Literal"/>
        </w:rPr>
        <w:t>user1.email</w:t>
      </w:r>
      <w:r w:rsidR="005A2588" w:rsidRPr="00604091">
        <w:t>. If the instance is</w:t>
      </w:r>
      <w:r w:rsidR="00604091" w:rsidRPr="00604091">
        <w:t xml:space="preserve"> </w:t>
      </w:r>
      <w:r w:rsidR="005A2588" w:rsidRPr="00604091">
        <w:t>mutable, we can change a value by using the dot notation and assigning into a</w:t>
      </w:r>
      <w:r w:rsidR="00604091" w:rsidRPr="00604091">
        <w:t xml:space="preserve"> </w:t>
      </w:r>
      <w:r w:rsidR="005A2588" w:rsidRPr="00604091">
        <w:t xml:space="preserve">particular field. Listing 5-3 shows how to change the value in the </w:t>
      </w:r>
      <w:r w:rsidR="005A2588" w:rsidRPr="00604091">
        <w:rPr>
          <w:rStyle w:val="Literal"/>
        </w:rPr>
        <w:t>email</w:t>
      </w:r>
      <w:r w:rsidR="00604091" w:rsidRPr="00604091">
        <w:t xml:space="preserve"> </w:t>
      </w:r>
      <w:r w:rsidR="005A2588" w:rsidRPr="00604091">
        <w:t xml:space="preserve">field of a mutable </w:t>
      </w:r>
      <w:r w:rsidR="005A2588" w:rsidRPr="00604091">
        <w:rPr>
          <w:rStyle w:val="Literal"/>
        </w:rPr>
        <w:t>User</w:t>
      </w:r>
      <w:r w:rsidR="005A2588" w:rsidRPr="005A2588">
        <w:rPr>
          <w:lang w:eastAsia="en-GB"/>
        </w:rPr>
        <w:t xml:space="preserve"> instance.</w:t>
      </w:r>
    </w:p>
    <w:p w14:paraId="131FEEA7" w14:textId="77777777" w:rsidR="00A530D8" w:rsidRPr="005A2588" w:rsidRDefault="00A530D8" w:rsidP="00A530D8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3CF73C6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73D46A6B" w14:textId="77777777" w:rsidR="005A2588" w:rsidRPr="004817CE" w:rsidRDefault="005A2588" w:rsidP="00604091">
      <w:pPr>
        <w:pStyle w:val="Code"/>
        <w:rPr>
          <w:rStyle w:val="LiteralGray"/>
        </w:rPr>
      </w:pPr>
      <w:r w:rsidRPr="005A2588">
        <w:rPr>
          <w:lang w:eastAsia="en-GB"/>
        </w:rPr>
        <w:t xml:space="preserve">    </w:t>
      </w:r>
      <w:r w:rsidRPr="004817CE">
        <w:rPr>
          <w:rStyle w:val="LiteralGray"/>
        </w:rPr>
        <w:t xml:space="preserve">let </w:t>
      </w:r>
      <w:r w:rsidRPr="005A2588">
        <w:rPr>
          <w:lang w:eastAsia="en-GB"/>
        </w:rPr>
        <w:t xml:space="preserve">mut </w:t>
      </w:r>
      <w:r w:rsidRPr="004817CE">
        <w:rPr>
          <w:rStyle w:val="LiteralGray"/>
        </w:rPr>
        <w:t>user1 = User {</w:t>
      </w:r>
    </w:p>
    <w:p w14:paraId="0DF3848C" w14:textId="77777777" w:rsidR="0083692B" w:rsidRPr="004817CE" w:rsidRDefault="0083692B" w:rsidP="0083692B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active: true,</w:t>
      </w:r>
    </w:p>
    <w:p w14:paraId="714EA8FD" w14:textId="77777777" w:rsidR="0083692B" w:rsidRPr="004817CE" w:rsidRDefault="0083692B" w:rsidP="0083692B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username: String::from("someusername123"),</w:t>
      </w:r>
    </w:p>
    <w:p w14:paraId="37037D8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email: String::from("someone@example.com"),</w:t>
      </w:r>
    </w:p>
    <w:p w14:paraId="3A26EA0D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sign_in_count: 1,</w:t>
      </w:r>
    </w:p>
    <w:p w14:paraId="01EDD8D5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1CA40A45" w14:textId="77777777" w:rsidR="005A2588" w:rsidRPr="005A2588" w:rsidRDefault="005A2588" w:rsidP="00604091">
      <w:pPr>
        <w:pStyle w:val="Code"/>
        <w:rPr>
          <w:lang w:eastAsia="en-GB"/>
        </w:rPr>
      </w:pPr>
    </w:p>
    <w:p w14:paraId="5C2AB6F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user1.email = String::from("anotheremail@example.com");</w:t>
      </w:r>
    </w:p>
    <w:p w14:paraId="6DB9C731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0B1B9C1D" w14:textId="67BDA3F7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Changing the value in the </w:t>
      </w:r>
      <w:r w:rsidRPr="00604091">
        <w:rPr>
          <w:rStyle w:val="Literal"/>
        </w:rPr>
        <w:t>email</w:t>
      </w:r>
      <w:r w:rsidRPr="00604091">
        <w:t xml:space="preserve"> field of a </w:t>
      </w:r>
      <w:r w:rsidRPr="00604091">
        <w:rPr>
          <w:rStyle w:val="Literal"/>
        </w:rPr>
        <w:t>User</w:t>
      </w:r>
      <w:r w:rsidRPr="005A2588">
        <w:rPr>
          <w:lang w:eastAsia="en-GB"/>
        </w:rPr>
        <w:t xml:space="preserve"> instance</w:t>
      </w:r>
      <w:r w:rsidR="00642B85">
        <w:rPr>
          <w:lang w:eastAsia="en-GB"/>
        </w:rPr>
        <w:fldChar w:fldCharType="begin"/>
      </w:r>
      <w:r w:rsidR="00642B85">
        <w:instrText xml:space="preserve"> XE ". (dot):for struct field access</w:instrText>
      </w:r>
      <w:r w:rsidR="00642B85" w:rsidRPr="00AC00B2">
        <w:instrText xml:space="preserve"> </w:instrText>
      </w:r>
      <w:r w:rsidR="00642B85">
        <w:instrText>end</w:instrText>
      </w:r>
      <w:r w:rsidR="00642B85" w:rsidRPr="00AC00B2">
        <w:instrText>Range</w:instrText>
      </w:r>
      <w:r w:rsidR="00642B85">
        <w:instrText xml:space="preserve">" </w:instrText>
      </w:r>
      <w:r w:rsidR="00642B85">
        <w:rPr>
          <w:lang w:eastAsia="en-GB"/>
        </w:rPr>
        <w:fldChar w:fldCharType="end"/>
      </w:r>
      <w:r w:rsidR="00642B85">
        <w:rPr>
          <w:lang w:eastAsia="en-GB"/>
        </w:rPr>
        <w:fldChar w:fldCharType="begin"/>
      </w:r>
      <w:r w:rsidR="00642B85">
        <w:instrText xml:space="preserve"> XE "dot (.):for struct field access</w:instrText>
      </w:r>
      <w:r w:rsidR="00642B85" w:rsidRPr="00AC00B2">
        <w:instrText xml:space="preserve"> </w:instrText>
      </w:r>
      <w:r w:rsidR="00642B85">
        <w:instrText>end</w:instrText>
      </w:r>
      <w:r w:rsidR="00642B85" w:rsidRPr="00AC00B2">
        <w:instrText>Range</w:instrText>
      </w:r>
      <w:r w:rsidR="00642B85">
        <w:instrText xml:space="preserve">" </w:instrText>
      </w:r>
      <w:r w:rsidR="00642B85">
        <w:rPr>
          <w:lang w:eastAsia="en-GB"/>
        </w:rPr>
        <w:fldChar w:fldCharType="end"/>
      </w:r>
    </w:p>
    <w:p w14:paraId="3D40BB02" w14:textId="3611B9A8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Note that the entire instance must be mutable; Rust doesn’t allow us to mark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only certain fields as mutable. As with any expression, we can construct a new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instance of the struct as the last expression in the function body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implicitly return that new instance.</w:t>
      </w:r>
    </w:p>
    <w:p w14:paraId="77531796" w14:textId="5326B32D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Listing 5-4 shows a </w:t>
      </w:r>
      <w:r w:rsidRPr="00604091">
        <w:rPr>
          <w:rStyle w:val="Literal"/>
        </w:rPr>
        <w:t>build_user</w:t>
      </w:r>
      <w:r w:rsidRPr="00604091">
        <w:t xml:space="preserve"> function that returns a </w:t>
      </w:r>
      <w:r w:rsidRPr="00604091">
        <w:rPr>
          <w:rStyle w:val="Literal"/>
        </w:rPr>
        <w:t>User</w:t>
      </w:r>
      <w:r w:rsidRPr="00604091">
        <w:t xml:space="preserve"> instance with</w:t>
      </w:r>
      <w:r w:rsidR="00604091" w:rsidRPr="00604091">
        <w:t xml:space="preserve"> </w:t>
      </w:r>
      <w:r w:rsidRPr="00604091">
        <w:t xml:space="preserve">the given email and username. The </w:t>
      </w:r>
      <w:r w:rsidRPr="00604091">
        <w:rPr>
          <w:rStyle w:val="Literal"/>
        </w:rPr>
        <w:t>active</w:t>
      </w:r>
      <w:r w:rsidRPr="00604091">
        <w:t xml:space="preserve"> field gets the value of </w:t>
      </w:r>
      <w:r w:rsidRPr="00604091">
        <w:rPr>
          <w:rStyle w:val="Literal"/>
        </w:rPr>
        <w:t>true</w:t>
      </w:r>
      <w:r w:rsidRPr="00604091">
        <w:t>, and</w:t>
      </w:r>
      <w:r w:rsidR="00604091" w:rsidRPr="00604091">
        <w:t xml:space="preserve"> </w:t>
      </w:r>
      <w:r w:rsidRPr="00604091">
        <w:t xml:space="preserve">the </w:t>
      </w:r>
      <w:r w:rsidRPr="00604091">
        <w:rPr>
          <w:rStyle w:val="Literal"/>
        </w:rPr>
        <w:t>sign_in_count</w:t>
      </w:r>
      <w:r w:rsidRPr="00604091">
        <w:t xml:space="preserve"> gets a value of </w:t>
      </w:r>
      <w:r w:rsidRPr="00604091">
        <w:rPr>
          <w:rStyle w:val="Literal"/>
        </w:rPr>
        <w:t>1</w:t>
      </w:r>
      <w:r w:rsidRPr="005A2588">
        <w:rPr>
          <w:lang w:eastAsia="en-GB"/>
        </w:rPr>
        <w:t>.</w:t>
      </w:r>
    </w:p>
    <w:p w14:paraId="49BCC9D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build_user(email: String, username: String) -&gt; User {</w:t>
      </w:r>
    </w:p>
    <w:p w14:paraId="6A98B3D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User {</w:t>
      </w:r>
    </w:p>
    <w:p w14:paraId="6A63E2DE" w14:textId="77777777" w:rsidR="0083692B" w:rsidRPr="005A2588" w:rsidRDefault="0083692B" w:rsidP="0083692B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active: true,</w:t>
      </w:r>
    </w:p>
    <w:p w14:paraId="705BF998" w14:textId="77777777" w:rsidR="0083692B" w:rsidRPr="005A2588" w:rsidRDefault="0083692B" w:rsidP="0083692B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username: username,</w:t>
      </w:r>
    </w:p>
    <w:p w14:paraId="7F3844C6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email: email,</w:t>
      </w:r>
    </w:p>
    <w:p w14:paraId="169EEED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sign_in_count: 1,</w:t>
      </w:r>
    </w:p>
    <w:p w14:paraId="6A3C9B2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lastRenderedPageBreak/>
        <w:t xml:space="preserve">    }</w:t>
      </w:r>
    </w:p>
    <w:p w14:paraId="3219B94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1FE4DD63" w14:textId="414712D6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A </w:t>
      </w:r>
      <w:r w:rsidRPr="00604091">
        <w:rPr>
          <w:rStyle w:val="Literal"/>
        </w:rPr>
        <w:t>build_user</w:t>
      </w:r>
      <w:r w:rsidRPr="00604091">
        <w:t xml:space="preserve"> function that takes an email and username and</w:t>
      </w:r>
      <w:r w:rsidR="00604091" w:rsidRPr="00604091">
        <w:t xml:space="preserve"> </w:t>
      </w:r>
      <w:r w:rsidRPr="00604091">
        <w:t xml:space="preserve">returns a </w:t>
      </w:r>
      <w:r w:rsidRPr="00604091">
        <w:rPr>
          <w:rStyle w:val="Literal"/>
        </w:rPr>
        <w:t>User</w:t>
      </w:r>
      <w:r w:rsidRPr="005A2588">
        <w:rPr>
          <w:lang w:eastAsia="en-GB"/>
        </w:rPr>
        <w:t xml:space="preserve"> instance</w:t>
      </w:r>
    </w:p>
    <w:p w14:paraId="2A0DF296" w14:textId="736E531D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It makes sense to name the function parameters with the same name as the struct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fields, but having to repeat the </w:t>
      </w:r>
      <w:r w:rsidRPr="00604091">
        <w:rPr>
          <w:rStyle w:val="Literal"/>
        </w:rPr>
        <w:t>email</w:t>
      </w:r>
      <w:r w:rsidRPr="00604091">
        <w:t xml:space="preserve"> and </w:t>
      </w:r>
      <w:r w:rsidRPr="00604091">
        <w:rPr>
          <w:rStyle w:val="Literal"/>
        </w:rPr>
        <w:t>username</w:t>
      </w:r>
      <w:r w:rsidRPr="005A2588">
        <w:rPr>
          <w:lang w:eastAsia="en-GB"/>
        </w:rPr>
        <w:t xml:space="preserve"> field names and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variables is a bit tedious. If the struct had more fields, repeating each name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would get even more annoying. Luckily, there’s a convenient shorthand!</w:t>
      </w:r>
    </w:p>
    <w:bookmarkStart w:id="3" w:name="using-the-field-init-shorthand"/>
    <w:bookmarkStart w:id="4" w:name="_Toc106888470"/>
    <w:bookmarkEnd w:id="3"/>
    <w:p w14:paraId="7420333D" w14:textId="4B3765E2" w:rsidR="005A2588" w:rsidRPr="005A2588" w:rsidRDefault="009546DA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 xml:space="preserve">:field init shorthand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"field init shorthand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Using the Field Init Shorthand</w:t>
      </w:r>
      <w:bookmarkEnd w:id="4"/>
    </w:p>
    <w:p w14:paraId="125AA7B2" w14:textId="02329ABB" w:rsidR="005A2588" w:rsidRPr="005A2588" w:rsidRDefault="005A2588" w:rsidP="00604091">
      <w:pPr>
        <w:pStyle w:val="Body"/>
        <w:rPr>
          <w:lang w:eastAsia="en-GB"/>
        </w:rPr>
      </w:pPr>
      <w:r w:rsidRPr="00604091">
        <w:t>Because the parameter names and the struct field names are exactly the same in</w:t>
      </w:r>
      <w:r w:rsidR="00604091" w:rsidRPr="00604091">
        <w:t xml:space="preserve"> </w:t>
      </w:r>
      <w:r w:rsidRPr="00604091">
        <w:t xml:space="preserve">Listing 5-4, we can use the </w:t>
      </w:r>
      <w:r w:rsidRPr="00A82635">
        <w:rPr>
          <w:rStyle w:val="Italic"/>
        </w:rPr>
        <w:t>field init shorthand</w:t>
      </w:r>
      <w:r w:rsidRPr="00604091">
        <w:t xml:space="preserve"> syntax to rewrite</w:t>
      </w:r>
      <w:r w:rsidR="00604091" w:rsidRPr="00604091">
        <w:t xml:space="preserve"> </w:t>
      </w:r>
      <w:r w:rsidRPr="00604091">
        <w:rPr>
          <w:rStyle w:val="Literal"/>
        </w:rPr>
        <w:t>build_user</w:t>
      </w:r>
      <w:r w:rsidRPr="00604091">
        <w:t xml:space="preserve"> so it behaves exactly the same but doesn’t have the</w:t>
      </w:r>
      <w:r w:rsidR="00604091" w:rsidRPr="00604091">
        <w:t xml:space="preserve"> </w:t>
      </w:r>
      <w:r w:rsidRPr="00604091">
        <w:t xml:space="preserve">repetition of </w:t>
      </w:r>
      <w:r w:rsidR="000A1F1E">
        <w:rPr>
          <w:rStyle w:val="Literal"/>
        </w:rPr>
        <w:t>username</w:t>
      </w:r>
      <w:r w:rsidRPr="00604091">
        <w:t xml:space="preserve"> and </w:t>
      </w:r>
      <w:r w:rsidRPr="00604091">
        <w:rPr>
          <w:rStyle w:val="Literal"/>
        </w:rPr>
        <w:t>em</w:t>
      </w:r>
      <w:r w:rsidR="000A1F1E">
        <w:rPr>
          <w:rStyle w:val="Literal"/>
        </w:rPr>
        <w:t>ail</w:t>
      </w:r>
      <w:r w:rsidRPr="005A2588">
        <w:rPr>
          <w:lang w:eastAsia="en-GB"/>
        </w:rPr>
        <w:t>, as shown in Listing 5-5.</w:t>
      </w:r>
    </w:p>
    <w:p w14:paraId="3AE006F2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build_user(email: String, username: String) -&gt; User {</w:t>
      </w:r>
    </w:p>
    <w:p w14:paraId="3F773CF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User {</w:t>
      </w:r>
    </w:p>
    <w:p w14:paraId="59B41C23" w14:textId="77777777" w:rsidR="0083692B" w:rsidRPr="004817CE" w:rsidRDefault="0083692B" w:rsidP="0083692B">
      <w:pPr>
        <w:pStyle w:val="Code"/>
        <w:rPr>
          <w:rStyle w:val="LiteralGray"/>
        </w:rPr>
      </w:pPr>
      <w:r w:rsidRPr="005A2588">
        <w:rPr>
          <w:lang w:eastAsia="en-GB"/>
        </w:rPr>
        <w:t xml:space="preserve">        </w:t>
      </w:r>
      <w:r w:rsidRPr="004817CE">
        <w:rPr>
          <w:rStyle w:val="LiteralGray"/>
        </w:rPr>
        <w:t>active: true,</w:t>
      </w:r>
    </w:p>
    <w:p w14:paraId="2B3C07F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username,</w:t>
      </w:r>
    </w:p>
    <w:p w14:paraId="53AD72A1" w14:textId="77777777" w:rsidR="0083692B" w:rsidRPr="005A2588" w:rsidRDefault="0083692B" w:rsidP="0083692B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email,</w:t>
      </w:r>
    </w:p>
    <w:p w14:paraId="470E1292" w14:textId="77777777" w:rsidR="005A2588" w:rsidRPr="004817CE" w:rsidRDefault="005A2588" w:rsidP="00604091">
      <w:pPr>
        <w:pStyle w:val="Code"/>
        <w:rPr>
          <w:rStyle w:val="LiteralGray"/>
        </w:rPr>
      </w:pPr>
      <w:r w:rsidRPr="005A2588">
        <w:rPr>
          <w:lang w:eastAsia="en-GB"/>
        </w:rPr>
        <w:t xml:space="preserve">        </w:t>
      </w:r>
      <w:r w:rsidRPr="004817CE">
        <w:rPr>
          <w:rStyle w:val="LiteralGray"/>
        </w:rPr>
        <w:t>sign_in_count: 1,</w:t>
      </w:r>
    </w:p>
    <w:p w14:paraId="01EB561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</w:t>
      </w:r>
    </w:p>
    <w:p w14:paraId="3C535FAA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6589E163" w14:textId="3BD646F4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A </w:t>
      </w:r>
      <w:r w:rsidRPr="00604091">
        <w:rPr>
          <w:rStyle w:val="Literal"/>
        </w:rPr>
        <w:t>build_user</w:t>
      </w:r>
      <w:r w:rsidRPr="00604091">
        <w:t xml:space="preserve"> function that uses field init shorthand because the</w:t>
      </w:r>
      <w:r w:rsidR="00604091" w:rsidRPr="00604091">
        <w:t xml:space="preserve"> </w:t>
      </w:r>
      <w:r w:rsidR="006954C8">
        <w:rPr>
          <w:rStyle w:val="Literal"/>
        </w:rPr>
        <w:t>username</w:t>
      </w:r>
      <w:r w:rsidRPr="00604091">
        <w:t xml:space="preserve"> and </w:t>
      </w:r>
      <w:r w:rsidRPr="00604091">
        <w:rPr>
          <w:rStyle w:val="Literal"/>
        </w:rPr>
        <w:t>em</w:t>
      </w:r>
      <w:r w:rsidR="006954C8">
        <w:rPr>
          <w:rStyle w:val="Literal"/>
        </w:rPr>
        <w:t>ail</w:t>
      </w:r>
      <w:r w:rsidRPr="005A2588">
        <w:rPr>
          <w:lang w:eastAsia="en-GB"/>
        </w:rPr>
        <w:t xml:space="preserve"> parameters have the same name as struct fields</w:t>
      </w:r>
    </w:p>
    <w:p w14:paraId="759881A2" w14:textId="30DDAAB8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Here, we’re creating a new instance of the </w:t>
      </w:r>
      <w:r w:rsidRPr="00604091">
        <w:rPr>
          <w:rStyle w:val="Literal"/>
        </w:rPr>
        <w:t>User</w:t>
      </w:r>
      <w:r w:rsidRPr="00604091">
        <w:t xml:space="preserve"> struct, which has a field</w:t>
      </w:r>
      <w:r w:rsidR="00604091" w:rsidRPr="00604091">
        <w:t xml:space="preserve"> </w:t>
      </w:r>
      <w:r w:rsidRPr="00604091">
        <w:t xml:space="preserve">named </w:t>
      </w:r>
      <w:r w:rsidRPr="00604091">
        <w:rPr>
          <w:rStyle w:val="Literal"/>
        </w:rPr>
        <w:t>email</w:t>
      </w:r>
      <w:r w:rsidRPr="00604091">
        <w:t xml:space="preserve">. We want to set the </w:t>
      </w:r>
      <w:r w:rsidRPr="00604091">
        <w:rPr>
          <w:rStyle w:val="Literal"/>
        </w:rPr>
        <w:t>email</w:t>
      </w:r>
      <w:r w:rsidRPr="00604091">
        <w:t xml:space="preserve"> field’s value to the value in the</w:t>
      </w:r>
      <w:r w:rsidR="00604091" w:rsidRPr="00604091">
        <w:t xml:space="preserve"> </w:t>
      </w:r>
      <w:r w:rsidRPr="00604091">
        <w:rPr>
          <w:rStyle w:val="Literal"/>
        </w:rPr>
        <w:t>email</w:t>
      </w:r>
      <w:r w:rsidRPr="00604091">
        <w:t xml:space="preserve"> parameter of the </w:t>
      </w:r>
      <w:r w:rsidRPr="00604091">
        <w:rPr>
          <w:rStyle w:val="Literal"/>
        </w:rPr>
        <w:t>build_user</w:t>
      </w:r>
      <w:r w:rsidRPr="00604091">
        <w:t xml:space="preserve"> function. Because the </w:t>
      </w:r>
      <w:r w:rsidRPr="00604091">
        <w:rPr>
          <w:rStyle w:val="Literal"/>
        </w:rPr>
        <w:t>email</w:t>
      </w:r>
      <w:r w:rsidRPr="00604091">
        <w:t xml:space="preserve"> field and</w:t>
      </w:r>
      <w:r w:rsidR="00604091" w:rsidRPr="00604091">
        <w:t xml:space="preserve"> </w:t>
      </w:r>
      <w:r w:rsidRPr="00604091">
        <w:t xml:space="preserve">the </w:t>
      </w:r>
      <w:r w:rsidRPr="00604091">
        <w:rPr>
          <w:rStyle w:val="Literal"/>
        </w:rPr>
        <w:t>email</w:t>
      </w:r>
      <w:r w:rsidRPr="00604091">
        <w:t xml:space="preserve"> parameter have the same name, we only need to write </w:t>
      </w:r>
      <w:r w:rsidRPr="00604091">
        <w:rPr>
          <w:rStyle w:val="Literal"/>
        </w:rPr>
        <w:t>email</w:t>
      </w:r>
      <w:r w:rsidRPr="00604091">
        <w:t xml:space="preserve"> rather</w:t>
      </w:r>
      <w:r w:rsidR="00604091" w:rsidRPr="00604091">
        <w:t xml:space="preserve"> </w:t>
      </w:r>
      <w:r w:rsidRPr="00604091">
        <w:t xml:space="preserve">than </w:t>
      </w:r>
      <w:r w:rsidRPr="00604091">
        <w:rPr>
          <w:rStyle w:val="Literal"/>
        </w:rPr>
        <w:t>email: email</w:t>
      </w:r>
      <w:r w:rsidRPr="005A2588">
        <w:rPr>
          <w:lang w:eastAsia="en-GB"/>
        </w:rPr>
        <w:t>.</w:t>
      </w:r>
      <w:r w:rsidR="009546DA">
        <w:rPr>
          <w:lang w:eastAsia="en-GB"/>
        </w:rPr>
        <w:fldChar w:fldCharType="begin"/>
      </w:r>
      <w:r w:rsidR="009546DA">
        <w:instrText xml:space="preserve"> XE "</w:instrText>
      </w:r>
      <w:r w:rsidR="009546DA" w:rsidRPr="00AC00B2">
        <w:instrText>structs</w:instrText>
      </w:r>
      <w:r w:rsidR="009546DA">
        <w:instrText xml:space="preserve">:field init shorthand endRange" </w:instrText>
      </w:r>
      <w:r w:rsidR="009546DA">
        <w:rPr>
          <w:lang w:eastAsia="en-GB"/>
        </w:rPr>
        <w:fldChar w:fldCharType="end"/>
      </w:r>
      <w:r w:rsidR="009546DA">
        <w:rPr>
          <w:lang w:eastAsia="en-GB"/>
        </w:rPr>
        <w:fldChar w:fldCharType="begin"/>
      </w:r>
      <w:r w:rsidR="009546DA">
        <w:instrText xml:space="preserve"> XE "field init shorthand endRange" </w:instrText>
      </w:r>
      <w:r w:rsidR="009546DA">
        <w:rPr>
          <w:lang w:eastAsia="en-GB"/>
        </w:rPr>
        <w:fldChar w:fldCharType="end"/>
      </w:r>
    </w:p>
    <w:bookmarkStart w:id="5" w:name="creating-instances-from-other-instances-"/>
    <w:bookmarkStart w:id="6" w:name="_Toc106888471"/>
    <w:bookmarkEnd w:id="5"/>
    <w:p w14:paraId="76B2088D" w14:textId="390754DD" w:rsidR="005A2588" w:rsidRPr="005A2588" w:rsidRDefault="00C2761C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 xml:space="preserve">:update syntax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 xml:space="preserve">Creating Instances </w:t>
      </w:r>
      <w:r w:rsidR="00F778B0">
        <w:rPr>
          <w:lang w:eastAsia="en-GB"/>
        </w:rPr>
        <w:t>f</w:t>
      </w:r>
      <w:r w:rsidR="00F778B0" w:rsidRPr="005A2588">
        <w:rPr>
          <w:lang w:eastAsia="en-GB"/>
        </w:rPr>
        <w:t xml:space="preserve">rom </w:t>
      </w:r>
      <w:r w:rsidR="005A2588" w:rsidRPr="005A2588">
        <w:rPr>
          <w:lang w:eastAsia="en-GB"/>
        </w:rPr>
        <w:t xml:space="preserve">Other Instances </w:t>
      </w:r>
      <w:r w:rsidR="00F778B0">
        <w:rPr>
          <w:lang w:eastAsia="en-GB"/>
        </w:rPr>
        <w:t>w</w:t>
      </w:r>
      <w:r w:rsidR="00F778B0" w:rsidRPr="005A2588">
        <w:rPr>
          <w:lang w:eastAsia="en-GB"/>
        </w:rPr>
        <w:t xml:space="preserve">ith </w:t>
      </w:r>
      <w:r w:rsidR="005A2588" w:rsidRPr="005A2588">
        <w:rPr>
          <w:lang w:eastAsia="en-GB"/>
        </w:rPr>
        <w:t>Struct Update Syntax</w:t>
      </w:r>
      <w:bookmarkEnd w:id="6"/>
    </w:p>
    <w:p w14:paraId="26FF0E39" w14:textId="4A188062" w:rsidR="005A2588" w:rsidRPr="005A2588" w:rsidRDefault="005A2588" w:rsidP="00604091">
      <w:pPr>
        <w:pStyle w:val="Body"/>
        <w:rPr>
          <w:lang w:eastAsia="en-GB"/>
        </w:rPr>
      </w:pPr>
      <w:r w:rsidRPr="00604091">
        <w:t>It’s often useful to create a new instance of a struct that includes most of</w:t>
      </w:r>
      <w:r w:rsidR="00604091" w:rsidRPr="00604091">
        <w:t xml:space="preserve"> </w:t>
      </w:r>
      <w:r w:rsidRPr="00604091">
        <w:t>the values from another instance, but changes some. You can do this using</w:t>
      </w:r>
      <w:r w:rsidR="00604091" w:rsidRPr="00604091">
        <w:t xml:space="preserve"> </w:t>
      </w:r>
      <w:r w:rsidRPr="00A82635">
        <w:rPr>
          <w:rStyle w:val="Italic"/>
        </w:rPr>
        <w:t>struct update syntax</w:t>
      </w:r>
      <w:r w:rsidRPr="005A2588">
        <w:rPr>
          <w:lang w:eastAsia="en-GB"/>
        </w:rPr>
        <w:t>.</w:t>
      </w:r>
    </w:p>
    <w:p w14:paraId="21D16412" w14:textId="02140D94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First, in Listing 5-6 we show how to create a new </w:t>
      </w:r>
      <w:r w:rsidRPr="00604091">
        <w:rPr>
          <w:rStyle w:val="Literal"/>
        </w:rPr>
        <w:t>User</w:t>
      </w:r>
      <w:r w:rsidRPr="00604091">
        <w:t xml:space="preserve"> instance in </w:t>
      </w:r>
      <w:r w:rsidRPr="00604091">
        <w:rPr>
          <w:rStyle w:val="Literal"/>
        </w:rPr>
        <w:t>user2</w:t>
      </w:r>
      <w:r w:rsidR="00604091" w:rsidRPr="00604091">
        <w:t xml:space="preserve"> </w:t>
      </w:r>
      <w:r w:rsidRPr="00604091">
        <w:t xml:space="preserve">regularly, without the update syntax. We set a new value for </w:t>
      </w:r>
      <w:r w:rsidRPr="00604091">
        <w:rPr>
          <w:rStyle w:val="Literal"/>
        </w:rPr>
        <w:t>email</w:t>
      </w:r>
      <w:r w:rsidRPr="00604091">
        <w:t xml:space="preserve"> but</w:t>
      </w:r>
      <w:r w:rsidR="00604091" w:rsidRPr="00604091">
        <w:t xml:space="preserve"> </w:t>
      </w:r>
      <w:r w:rsidRPr="00604091">
        <w:t xml:space="preserve">otherwise use the same values from </w:t>
      </w:r>
      <w:r w:rsidRPr="00604091">
        <w:rPr>
          <w:rStyle w:val="Literal"/>
        </w:rPr>
        <w:t>user1</w:t>
      </w:r>
      <w:r w:rsidRPr="005A2588">
        <w:rPr>
          <w:lang w:eastAsia="en-GB"/>
        </w:rPr>
        <w:t xml:space="preserve"> that we created in Listing 5-2.</w:t>
      </w:r>
    </w:p>
    <w:p w14:paraId="09CDBE0B" w14:textId="77777777" w:rsidR="00690422" w:rsidRPr="005A2588" w:rsidRDefault="00690422" w:rsidP="00690422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78F8C55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7AB70998" w14:textId="1EBB1156" w:rsidR="005A2588" w:rsidRPr="00470F30" w:rsidRDefault="005A2588" w:rsidP="00604091">
      <w:pPr>
        <w:pStyle w:val="Code"/>
        <w:rPr>
          <w:rStyle w:val="LiteralItalic"/>
        </w:rPr>
      </w:pPr>
      <w:r w:rsidRPr="005A2588">
        <w:rPr>
          <w:lang w:eastAsia="en-GB"/>
        </w:rPr>
        <w:t xml:space="preserve">    </w:t>
      </w:r>
      <w:r w:rsidR="00470F30" w:rsidRPr="00470F30">
        <w:rPr>
          <w:rStyle w:val="LiteralItalic"/>
        </w:rPr>
        <w:t>--snip--</w:t>
      </w:r>
    </w:p>
    <w:p w14:paraId="5AF80394" w14:textId="77777777" w:rsidR="005A2588" w:rsidRPr="005A2588" w:rsidRDefault="005A2588" w:rsidP="00604091">
      <w:pPr>
        <w:pStyle w:val="Code"/>
        <w:rPr>
          <w:lang w:eastAsia="en-GB"/>
        </w:rPr>
      </w:pPr>
    </w:p>
    <w:p w14:paraId="77AE2C3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user2 = User {</w:t>
      </w:r>
    </w:p>
    <w:p w14:paraId="6FE41A7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active: user1.active,</w:t>
      </w:r>
    </w:p>
    <w:p w14:paraId="1CD74BA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lastRenderedPageBreak/>
        <w:t xml:space="preserve">        username: user1.username,</w:t>
      </w:r>
    </w:p>
    <w:p w14:paraId="0A7EF19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email: String::from("another@example.com"),</w:t>
      </w:r>
    </w:p>
    <w:p w14:paraId="4307A54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sign_in_count: user1.sign_in_count,</w:t>
      </w:r>
    </w:p>
    <w:p w14:paraId="175C195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4345E1B2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6AF04C7E" w14:textId="47BE8CD2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Creating a new </w:t>
      </w:r>
      <w:r w:rsidRPr="00604091">
        <w:rPr>
          <w:rStyle w:val="Literal"/>
        </w:rPr>
        <w:t>User</w:t>
      </w:r>
      <w:r w:rsidRPr="00604091">
        <w:t xml:space="preserve"> instance using one of the values from </w:t>
      </w:r>
      <w:r w:rsidRPr="00604091">
        <w:rPr>
          <w:rStyle w:val="Literal"/>
        </w:rPr>
        <w:t>user1</w:t>
      </w:r>
    </w:p>
    <w:p w14:paraId="1FB36E05" w14:textId="610C74D2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Using struct update syntax, we can achieve the same effect with less code, as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shown in Listing 5-7. The syntax </w:t>
      </w:r>
      <w:r w:rsidRPr="00604091">
        <w:rPr>
          <w:rStyle w:val="Literal"/>
        </w:rPr>
        <w:t>..</w:t>
      </w:r>
      <w:r w:rsidRPr="005A2588">
        <w:rPr>
          <w:lang w:eastAsia="en-GB"/>
        </w:rPr>
        <w:t xml:space="preserve"> specifies that the remaining fields not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explicitly set should have the same value as the fields in the given instance.</w:t>
      </w:r>
    </w:p>
    <w:p w14:paraId="0AD8F46E" w14:textId="77777777" w:rsidR="00690422" w:rsidRPr="005A2588" w:rsidRDefault="00690422" w:rsidP="00690422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41906D3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5CB9AD31" w14:textId="2EF96F6B" w:rsidR="005A2588" w:rsidRPr="00470F30" w:rsidRDefault="005A2588" w:rsidP="00604091">
      <w:pPr>
        <w:pStyle w:val="Code"/>
        <w:rPr>
          <w:rStyle w:val="LiteralItalic"/>
        </w:rPr>
      </w:pPr>
      <w:r w:rsidRPr="005A2588">
        <w:rPr>
          <w:lang w:eastAsia="en-GB"/>
        </w:rPr>
        <w:t xml:space="preserve">    </w:t>
      </w:r>
      <w:r w:rsidR="00470F30" w:rsidRPr="00470F30">
        <w:rPr>
          <w:rStyle w:val="LiteralItalic"/>
        </w:rPr>
        <w:t>--snip--</w:t>
      </w:r>
    </w:p>
    <w:p w14:paraId="5A361A13" w14:textId="5C8F3F5C" w:rsidR="005A2588" w:rsidRDefault="005A2588" w:rsidP="00604091">
      <w:pPr>
        <w:pStyle w:val="Code"/>
        <w:rPr>
          <w:lang w:eastAsia="en-GB"/>
        </w:rPr>
      </w:pPr>
    </w:p>
    <w:p w14:paraId="7E7E82BC" w14:textId="77777777" w:rsidR="00F23F49" w:rsidRPr="005A2588" w:rsidRDefault="00F23F49" w:rsidP="00604091">
      <w:pPr>
        <w:pStyle w:val="Code"/>
        <w:rPr>
          <w:lang w:eastAsia="en-GB"/>
        </w:rPr>
      </w:pPr>
    </w:p>
    <w:p w14:paraId="68932C9B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let user2 = User {</w:t>
      </w:r>
    </w:p>
    <w:p w14:paraId="7123311D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email: String::from("another@example.com"),</w:t>
      </w:r>
    </w:p>
    <w:p w14:paraId="6E201A9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..user1</w:t>
      </w:r>
    </w:p>
    <w:p w14:paraId="60A848C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32FBD56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0235A5BC" w14:textId="340CDC79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Using struct update syntax to set a new </w:t>
      </w:r>
      <w:r w:rsidRPr="00604091">
        <w:rPr>
          <w:rStyle w:val="Literal"/>
        </w:rPr>
        <w:t>email</w:t>
      </w:r>
      <w:r w:rsidRPr="00604091">
        <w:t xml:space="preserve"> value for a </w:t>
      </w:r>
      <w:r w:rsidRPr="00604091">
        <w:rPr>
          <w:rStyle w:val="Literal"/>
        </w:rPr>
        <w:t>User</w:t>
      </w:r>
      <w:r w:rsidR="00604091" w:rsidRPr="00604091">
        <w:t xml:space="preserve"> </w:t>
      </w:r>
      <w:r w:rsidRPr="00604091">
        <w:t xml:space="preserve">instance but </w:t>
      </w:r>
      <w:r w:rsidR="003D3114">
        <w:t xml:space="preserve">to </w:t>
      </w:r>
      <w:r w:rsidRPr="00604091">
        <w:t xml:space="preserve">use the rest of the values from </w:t>
      </w:r>
      <w:r w:rsidRPr="00604091">
        <w:rPr>
          <w:rStyle w:val="Literal"/>
        </w:rPr>
        <w:t>user1</w:t>
      </w:r>
    </w:p>
    <w:p w14:paraId="5F23D950" w14:textId="31B8CFE0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The code in Listing 5-7 also creates an instance in </w:t>
      </w:r>
      <w:r w:rsidRPr="00604091">
        <w:rPr>
          <w:rStyle w:val="Literal"/>
        </w:rPr>
        <w:t>user2</w:t>
      </w:r>
      <w:r w:rsidRPr="00604091">
        <w:t xml:space="preserve"> that has a</w:t>
      </w:r>
      <w:r w:rsidR="00604091" w:rsidRPr="00604091">
        <w:t xml:space="preserve"> </w:t>
      </w:r>
      <w:r w:rsidRPr="00604091">
        <w:t xml:space="preserve">different value for </w:t>
      </w:r>
      <w:r w:rsidRPr="00604091">
        <w:rPr>
          <w:rStyle w:val="Literal"/>
        </w:rPr>
        <w:t>email</w:t>
      </w:r>
      <w:r w:rsidRPr="00604091">
        <w:t xml:space="preserve"> but has the same values for the </w:t>
      </w:r>
      <w:r w:rsidRPr="00604091">
        <w:rPr>
          <w:rStyle w:val="Literal"/>
        </w:rPr>
        <w:t>username</w:t>
      </w:r>
      <w:r w:rsidRPr="00604091">
        <w:t>,</w:t>
      </w:r>
      <w:r w:rsidR="00604091" w:rsidRPr="00604091">
        <w:t xml:space="preserve"> </w:t>
      </w:r>
      <w:r w:rsidRPr="00604091">
        <w:rPr>
          <w:rStyle w:val="Literal"/>
        </w:rPr>
        <w:t>active</w:t>
      </w:r>
      <w:r w:rsidRPr="00604091">
        <w:t xml:space="preserve">, and </w:t>
      </w:r>
      <w:r w:rsidRPr="00604091">
        <w:rPr>
          <w:rStyle w:val="Literal"/>
        </w:rPr>
        <w:t>sign_in_count</w:t>
      </w:r>
      <w:r w:rsidRPr="00604091">
        <w:t xml:space="preserve"> fields from </w:t>
      </w:r>
      <w:r w:rsidRPr="00604091">
        <w:rPr>
          <w:rStyle w:val="Literal"/>
        </w:rPr>
        <w:t>user1</w:t>
      </w:r>
      <w:r w:rsidRPr="00604091">
        <w:t xml:space="preserve">. The </w:t>
      </w:r>
      <w:r w:rsidRPr="00604091">
        <w:rPr>
          <w:rStyle w:val="Literal"/>
        </w:rPr>
        <w:t>..user1</w:t>
      </w:r>
      <w:r w:rsidRPr="00604091">
        <w:t xml:space="preserve"> must come last</w:t>
      </w:r>
      <w:r w:rsidR="00604091" w:rsidRPr="00604091">
        <w:t xml:space="preserve"> </w:t>
      </w:r>
      <w:r w:rsidRPr="00604091">
        <w:t>to specify that any remaining fields should get their values from the</w:t>
      </w:r>
      <w:r w:rsidR="00604091" w:rsidRPr="00604091">
        <w:t xml:space="preserve"> </w:t>
      </w:r>
      <w:r w:rsidRPr="00604091">
        <w:t xml:space="preserve">corresponding fields in </w:t>
      </w:r>
      <w:r w:rsidRPr="00604091">
        <w:rPr>
          <w:rStyle w:val="Literal"/>
        </w:rPr>
        <w:t>user1</w:t>
      </w:r>
      <w:r w:rsidRPr="005A2588">
        <w:rPr>
          <w:lang w:eastAsia="en-GB"/>
        </w:rPr>
        <w:t>, but we can choose to specify values for as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many fields as we want in any order, regardless of the order of the fields in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the struct’s definition.</w:t>
      </w:r>
    </w:p>
    <w:p w14:paraId="372AE4E0" w14:textId="6CBD5B2A" w:rsidR="005A2588" w:rsidRPr="00A82635" w:rsidRDefault="005A2588" w:rsidP="00604091">
      <w:pPr>
        <w:pStyle w:val="Body"/>
      </w:pPr>
      <w:r w:rsidRPr="005A2588">
        <w:rPr>
          <w:lang w:eastAsia="en-GB"/>
        </w:rPr>
        <w:t xml:space="preserve">Note that the struct update syntax uses </w:t>
      </w:r>
      <w:r w:rsidRPr="00604091">
        <w:rPr>
          <w:rStyle w:val="Literal"/>
        </w:rPr>
        <w:t>=</w:t>
      </w:r>
      <w:r w:rsidRPr="00604091">
        <w:t xml:space="preserve"> like an assignment; this is</w:t>
      </w:r>
      <w:r w:rsidR="00604091" w:rsidRPr="00604091">
        <w:t xml:space="preserve"> </w:t>
      </w:r>
      <w:r w:rsidRPr="00604091">
        <w:t xml:space="preserve">because it moves the data, just as we saw in </w:t>
      </w:r>
      <w:r w:rsidRPr="004817CE">
        <w:rPr>
          <w:rStyle w:val="Xref"/>
        </w:rPr>
        <w:t>“Variables and Data</w:t>
      </w:r>
      <w:r w:rsidR="00604091" w:rsidRPr="004817CE">
        <w:rPr>
          <w:rStyle w:val="Xref"/>
        </w:rPr>
        <w:t xml:space="preserve"> </w:t>
      </w:r>
      <w:r w:rsidRPr="004817CE">
        <w:rPr>
          <w:rStyle w:val="Xref"/>
        </w:rPr>
        <w:t>Interact</w:t>
      </w:r>
      <w:r w:rsidR="00FD01E4">
        <w:rPr>
          <w:rStyle w:val="Xref"/>
        </w:rPr>
        <w:t>ing with</w:t>
      </w:r>
      <w:r w:rsidRPr="004817CE">
        <w:rPr>
          <w:rStyle w:val="Xref"/>
        </w:rPr>
        <w:t xml:space="preserve"> Move”</w:t>
      </w:r>
      <w:r w:rsidRPr="00604091">
        <w:t xml:space="preserve"> </w:t>
      </w:r>
      <w:r w:rsidR="00F51BE3">
        <w:t xml:space="preserve">on </w:t>
      </w:r>
      <w:r w:rsidR="00F51BE3" w:rsidRPr="004817CE">
        <w:rPr>
          <w:rStyle w:val="Xref"/>
        </w:rPr>
        <w:t>page XX</w:t>
      </w:r>
      <w:r w:rsidRPr="00604091">
        <w:t xml:space="preserve">. In this example, we can no longer use </w:t>
      </w:r>
      <w:r w:rsidRPr="00604091">
        <w:rPr>
          <w:rStyle w:val="Literal"/>
        </w:rPr>
        <w:t>user1</w:t>
      </w:r>
      <w:r w:rsidRPr="00604091">
        <w:t xml:space="preserve"> after</w:t>
      </w:r>
      <w:r w:rsidR="00604091" w:rsidRPr="00604091">
        <w:t xml:space="preserve"> </w:t>
      </w:r>
      <w:r w:rsidRPr="00604091">
        <w:t xml:space="preserve">creating </w:t>
      </w:r>
      <w:r w:rsidRPr="00604091">
        <w:rPr>
          <w:rStyle w:val="Literal"/>
        </w:rPr>
        <w:t>user2</w:t>
      </w:r>
      <w:r w:rsidRPr="00604091">
        <w:t xml:space="preserve"> because the </w:t>
      </w:r>
      <w:r w:rsidRPr="00604091">
        <w:rPr>
          <w:rStyle w:val="Literal"/>
        </w:rPr>
        <w:t>String</w:t>
      </w:r>
      <w:r w:rsidRPr="00604091">
        <w:t xml:space="preserve"> in the </w:t>
      </w:r>
      <w:r w:rsidRPr="00604091">
        <w:rPr>
          <w:rStyle w:val="Literal"/>
        </w:rPr>
        <w:t>username</w:t>
      </w:r>
      <w:r w:rsidRPr="00604091">
        <w:t xml:space="preserve"> field of </w:t>
      </w:r>
      <w:r w:rsidRPr="00604091">
        <w:rPr>
          <w:rStyle w:val="Literal"/>
        </w:rPr>
        <w:t>user1</w:t>
      </w:r>
      <w:r w:rsidRPr="00604091">
        <w:t xml:space="preserve"> was</w:t>
      </w:r>
      <w:r w:rsidR="00604091" w:rsidRPr="00604091">
        <w:t xml:space="preserve"> </w:t>
      </w:r>
      <w:r w:rsidRPr="00604091">
        <w:t xml:space="preserve">moved into </w:t>
      </w:r>
      <w:r w:rsidRPr="00604091">
        <w:rPr>
          <w:rStyle w:val="Literal"/>
        </w:rPr>
        <w:t>user2</w:t>
      </w:r>
      <w:r w:rsidRPr="00604091">
        <w:t xml:space="preserve">. If we had given </w:t>
      </w:r>
      <w:r w:rsidRPr="00604091">
        <w:rPr>
          <w:rStyle w:val="Literal"/>
        </w:rPr>
        <w:t>user2</w:t>
      </w:r>
      <w:r w:rsidRPr="00604091">
        <w:t xml:space="preserve"> new </w:t>
      </w:r>
      <w:r w:rsidRPr="00604091">
        <w:rPr>
          <w:rStyle w:val="Literal"/>
        </w:rPr>
        <w:t>String</w:t>
      </w:r>
      <w:r w:rsidRPr="00604091">
        <w:t xml:space="preserve"> values for both</w:t>
      </w:r>
      <w:r w:rsidR="00604091" w:rsidRPr="00604091">
        <w:t xml:space="preserve"> </w:t>
      </w:r>
      <w:r w:rsidRPr="00604091">
        <w:rPr>
          <w:rStyle w:val="Literal"/>
        </w:rPr>
        <w:t>email</w:t>
      </w:r>
      <w:r w:rsidRPr="00604091">
        <w:t xml:space="preserve"> and </w:t>
      </w:r>
      <w:r w:rsidRPr="00604091">
        <w:rPr>
          <w:rStyle w:val="Literal"/>
        </w:rPr>
        <w:t>username</w:t>
      </w:r>
      <w:r w:rsidRPr="00604091">
        <w:t xml:space="preserve">, and thus only used the </w:t>
      </w:r>
      <w:r w:rsidRPr="00604091">
        <w:rPr>
          <w:rStyle w:val="Literal"/>
        </w:rPr>
        <w:t>active</w:t>
      </w:r>
      <w:r w:rsidRPr="00604091">
        <w:t xml:space="preserve"> and </w:t>
      </w:r>
      <w:r w:rsidRPr="00604091">
        <w:rPr>
          <w:rStyle w:val="Literal"/>
        </w:rPr>
        <w:t>sign_in_count</w:t>
      </w:r>
      <w:r w:rsidR="00604091" w:rsidRPr="00604091">
        <w:t xml:space="preserve"> </w:t>
      </w:r>
      <w:r w:rsidRPr="00604091">
        <w:t xml:space="preserve">values from </w:t>
      </w:r>
      <w:r w:rsidRPr="00604091">
        <w:rPr>
          <w:rStyle w:val="Literal"/>
        </w:rPr>
        <w:t>user1</w:t>
      </w:r>
      <w:r w:rsidRPr="00604091">
        <w:t xml:space="preserve">, then </w:t>
      </w:r>
      <w:r w:rsidRPr="00604091">
        <w:rPr>
          <w:rStyle w:val="Literal"/>
        </w:rPr>
        <w:t>user1</w:t>
      </w:r>
      <w:r w:rsidRPr="00604091">
        <w:t xml:space="preserve"> would still be valid after creating </w:t>
      </w:r>
      <w:r w:rsidRPr="00604091">
        <w:rPr>
          <w:rStyle w:val="Literal"/>
        </w:rPr>
        <w:t>user2</w:t>
      </w:r>
      <w:r w:rsidRPr="00604091">
        <w:t>.</w:t>
      </w:r>
      <w:r w:rsidR="00604091" w:rsidRPr="00604091">
        <w:t xml:space="preserve"> </w:t>
      </w:r>
      <w:r w:rsidR="00890482">
        <w:t>Both</w:t>
      </w:r>
      <w:r w:rsidRPr="00604091">
        <w:t xml:space="preserve"> </w:t>
      </w:r>
      <w:r w:rsidRPr="00604091">
        <w:rPr>
          <w:rStyle w:val="Literal"/>
        </w:rPr>
        <w:t>active</w:t>
      </w:r>
      <w:r w:rsidRPr="00604091">
        <w:t xml:space="preserve"> and </w:t>
      </w:r>
      <w:r w:rsidRPr="00604091">
        <w:rPr>
          <w:rStyle w:val="Literal"/>
        </w:rPr>
        <w:t>sign_in_count</w:t>
      </w:r>
      <w:r w:rsidRPr="00604091">
        <w:t xml:space="preserve"> are types that implement the </w:t>
      </w:r>
      <w:r w:rsidRPr="00604091">
        <w:rPr>
          <w:rStyle w:val="Literal"/>
        </w:rPr>
        <w:t>Copy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trait, so the behavior we discussed in </w:t>
      </w:r>
      <w:r w:rsidRPr="004817CE">
        <w:rPr>
          <w:rStyle w:val="Xref"/>
        </w:rPr>
        <w:t>“</w:t>
      </w:r>
      <w:r w:rsidRPr="00EE7D5A">
        <w:rPr>
          <w:rStyle w:val="Xref"/>
        </w:rPr>
        <w:t>Stack-Only Data: Copy”</w:t>
      </w:r>
      <w:r w:rsidRPr="005A2588">
        <w:rPr>
          <w:lang w:eastAsia="en-GB"/>
        </w:rPr>
        <w:t xml:space="preserve"> </w:t>
      </w:r>
      <w:r w:rsidR="00F51BE3">
        <w:rPr>
          <w:lang w:eastAsia="en-GB"/>
        </w:rPr>
        <w:t xml:space="preserve">on </w:t>
      </w:r>
      <w:r w:rsidR="00F51BE3" w:rsidRPr="004817CE">
        <w:rPr>
          <w:rStyle w:val="Xref"/>
        </w:rPr>
        <w:t>page XX</w:t>
      </w:r>
      <w:r w:rsidR="00F51BE3">
        <w:rPr>
          <w:lang w:eastAsia="en-GB"/>
        </w:rPr>
        <w:t xml:space="preserve"> </w:t>
      </w:r>
      <w:r w:rsidRPr="005A2588">
        <w:rPr>
          <w:lang w:eastAsia="en-GB"/>
        </w:rPr>
        <w:t>would apply.</w:t>
      </w:r>
      <w:r w:rsidR="00C2761C">
        <w:rPr>
          <w:lang w:eastAsia="en-GB"/>
        </w:rPr>
        <w:fldChar w:fldCharType="begin"/>
      </w:r>
      <w:r w:rsidR="00C2761C">
        <w:instrText xml:space="preserve"> XE "</w:instrText>
      </w:r>
      <w:r w:rsidR="00C2761C" w:rsidRPr="00AC00B2">
        <w:instrText>structs</w:instrText>
      </w:r>
      <w:r w:rsidR="00C2761C">
        <w:instrText xml:space="preserve">:update syntax endRange" </w:instrText>
      </w:r>
      <w:r w:rsidR="00C2761C">
        <w:rPr>
          <w:lang w:eastAsia="en-GB"/>
        </w:rPr>
        <w:fldChar w:fldCharType="end"/>
      </w:r>
    </w:p>
    <w:bookmarkStart w:id="7" w:name="using-tuple-structs-without-named-fields"/>
    <w:bookmarkStart w:id="8" w:name="_Toc106888472"/>
    <w:bookmarkEnd w:id="7"/>
    <w:p w14:paraId="039B2F09" w14:textId="375F59C9" w:rsidR="005A2588" w:rsidRPr="005A2588" w:rsidRDefault="00A56C94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 xml:space="preserve">:tuple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"tuple structs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 xml:space="preserve">Using Tuple Structs </w:t>
      </w:r>
      <w:r w:rsidR="00F778B0">
        <w:rPr>
          <w:lang w:eastAsia="en-GB"/>
        </w:rPr>
        <w:t>W</w:t>
      </w:r>
      <w:r w:rsidR="00F778B0" w:rsidRPr="005A2588">
        <w:rPr>
          <w:lang w:eastAsia="en-GB"/>
        </w:rPr>
        <w:t xml:space="preserve">ithout </w:t>
      </w:r>
      <w:r w:rsidR="005A2588" w:rsidRPr="005A2588">
        <w:rPr>
          <w:lang w:eastAsia="en-GB"/>
        </w:rPr>
        <w:t>Named Fields to Create Different Types</w:t>
      </w:r>
      <w:bookmarkEnd w:id="8"/>
    </w:p>
    <w:p w14:paraId="73680E95" w14:textId="5FF3BF72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Rust also supports structs that look similar to tuples, called </w:t>
      </w:r>
      <w:r w:rsidRPr="00A82635">
        <w:rPr>
          <w:rStyle w:val="Italic"/>
        </w:rPr>
        <w:t>tuple</w:t>
      </w:r>
      <w:r w:rsidR="00604091" w:rsidRPr="00A82635">
        <w:rPr>
          <w:rStyle w:val="Italic"/>
        </w:rPr>
        <w:t xml:space="preserve"> </w:t>
      </w:r>
      <w:r w:rsidRPr="00A82635">
        <w:rPr>
          <w:rStyle w:val="Italic"/>
        </w:rPr>
        <w:t>structs</w:t>
      </w:r>
      <w:r w:rsidRPr="005A2588">
        <w:rPr>
          <w:lang w:eastAsia="en-GB"/>
        </w:rPr>
        <w:t>. Tuple structs have the added meaning the struct name provides but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don’t have names associated with their fields; rather, they just have the types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of the fields. Tuple structs are useful when you want to give the whole tuple a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name and make the tuple a different type from other tuples, and when naming each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field as in a regular </w:t>
      </w:r>
      <w:r w:rsidRPr="005A2588">
        <w:rPr>
          <w:lang w:eastAsia="en-GB"/>
        </w:rPr>
        <w:lastRenderedPageBreak/>
        <w:t>struct would be verbose or redundant.</w:t>
      </w:r>
    </w:p>
    <w:p w14:paraId="7A0471AC" w14:textId="649C3808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To define a tuple struct, start with the </w:t>
      </w:r>
      <w:r w:rsidRPr="00604091">
        <w:rPr>
          <w:rStyle w:val="Literal"/>
        </w:rPr>
        <w:t>struct</w:t>
      </w:r>
      <w:r w:rsidRPr="00604091">
        <w:t xml:space="preserve"> keyword and the struct name</w:t>
      </w:r>
      <w:r w:rsidR="00604091" w:rsidRPr="00604091">
        <w:t xml:space="preserve"> </w:t>
      </w:r>
      <w:r w:rsidRPr="00604091">
        <w:t>followed by the types in the tuple. For example, here we define and use</w:t>
      </w:r>
      <w:r w:rsidR="00604091" w:rsidRPr="00604091">
        <w:t xml:space="preserve"> </w:t>
      </w:r>
      <w:r w:rsidRPr="00604091">
        <w:t xml:space="preserve">two tuple structs named </w:t>
      </w:r>
      <w:r w:rsidRPr="00604091">
        <w:rPr>
          <w:rStyle w:val="Literal"/>
        </w:rPr>
        <w:t>Color</w:t>
      </w:r>
      <w:r w:rsidRPr="00604091">
        <w:t xml:space="preserve"> and </w:t>
      </w:r>
      <w:r w:rsidRPr="00604091">
        <w:rPr>
          <w:rStyle w:val="Literal"/>
        </w:rPr>
        <w:t>Point</w:t>
      </w:r>
      <w:r w:rsidRPr="005A2588">
        <w:rPr>
          <w:lang w:eastAsia="en-GB"/>
        </w:rPr>
        <w:t>:</w:t>
      </w:r>
    </w:p>
    <w:p w14:paraId="63F25227" w14:textId="77777777" w:rsidR="00F9186E" w:rsidRPr="005A2588" w:rsidRDefault="00F9186E" w:rsidP="00F9186E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1789C3F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struct Color(i32, i32, i32);</w:t>
      </w:r>
    </w:p>
    <w:p w14:paraId="1B2F33D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struct Point(i32, i32, i32);</w:t>
      </w:r>
    </w:p>
    <w:p w14:paraId="7CE4B4E4" w14:textId="77777777" w:rsidR="005A2588" w:rsidRPr="005A2588" w:rsidRDefault="005A2588" w:rsidP="00604091">
      <w:pPr>
        <w:pStyle w:val="Code"/>
        <w:rPr>
          <w:lang w:eastAsia="en-GB"/>
        </w:rPr>
      </w:pPr>
    </w:p>
    <w:p w14:paraId="6CFC7D5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main() {</w:t>
      </w:r>
    </w:p>
    <w:p w14:paraId="2D61962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black = Color(0, 0, 0);</w:t>
      </w:r>
    </w:p>
    <w:p w14:paraId="13CB03E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origin = Point(0, 0, 0);</w:t>
      </w:r>
    </w:p>
    <w:p w14:paraId="6E61A0AA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474DB923" w14:textId="52028231" w:rsidR="005A2588" w:rsidRPr="00A82635" w:rsidRDefault="005A2588" w:rsidP="00604091">
      <w:pPr>
        <w:pStyle w:val="Body"/>
      </w:pPr>
      <w:r w:rsidRPr="00604091">
        <w:t xml:space="preserve">Note that the </w:t>
      </w:r>
      <w:r w:rsidRPr="00604091">
        <w:rPr>
          <w:rStyle w:val="Literal"/>
        </w:rPr>
        <w:t>black</w:t>
      </w:r>
      <w:r w:rsidRPr="00604091">
        <w:t xml:space="preserve"> and </w:t>
      </w:r>
      <w:r w:rsidRPr="00604091">
        <w:rPr>
          <w:rStyle w:val="Literal"/>
        </w:rPr>
        <w:t>origin</w:t>
      </w:r>
      <w:r w:rsidRPr="00604091">
        <w:t xml:space="preserve"> values are different types because they’re</w:t>
      </w:r>
      <w:r w:rsidR="00604091" w:rsidRPr="00604091">
        <w:t xml:space="preserve"> </w:t>
      </w:r>
      <w:r w:rsidRPr="00604091">
        <w:t>instances of different tuple structs. Each struct you define is its own type,</w:t>
      </w:r>
      <w:r w:rsidR="00604091" w:rsidRPr="00604091">
        <w:t xml:space="preserve"> </w:t>
      </w:r>
      <w:r w:rsidRPr="00604091">
        <w:t>even though the fields within the struct might have the same types. For</w:t>
      </w:r>
      <w:r w:rsidR="00604091" w:rsidRPr="00604091">
        <w:t xml:space="preserve"> </w:t>
      </w:r>
      <w:r w:rsidRPr="00604091">
        <w:t xml:space="preserve">example, a function that takes a parameter of type </w:t>
      </w:r>
      <w:r w:rsidRPr="00604091">
        <w:rPr>
          <w:rStyle w:val="Literal"/>
        </w:rPr>
        <w:t>Color</w:t>
      </w:r>
      <w:r w:rsidRPr="00604091">
        <w:t xml:space="preserve"> cannot take a</w:t>
      </w:r>
      <w:r w:rsidR="00604091" w:rsidRPr="00604091">
        <w:t xml:space="preserve"> </w:t>
      </w:r>
      <w:r w:rsidRPr="00604091">
        <w:rPr>
          <w:rStyle w:val="Literal"/>
        </w:rPr>
        <w:t>Point</w:t>
      </w:r>
      <w:r w:rsidRPr="00604091">
        <w:t xml:space="preserve"> as an argument, even though both types are made up of three </w:t>
      </w:r>
      <w:r w:rsidRPr="00604091">
        <w:rPr>
          <w:rStyle w:val="Literal"/>
        </w:rPr>
        <w:t>i32</w:t>
      </w:r>
      <w:r w:rsidR="00604091" w:rsidRPr="00604091">
        <w:t xml:space="preserve"> </w:t>
      </w:r>
      <w:r w:rsidRPr="00604091">
        <w:t>values. Otherwise, tuple struct instances are similar to tuples in that you can</w:t>
      </w:r>
      <w:r w:rsidR="00604091" w:rsidRPr="00604091">
        <w:t xml:space="preserve"> </w:t>
      </w:r>
      <w:r w:rsidRPr="00604091">
        <w:t xml:space="preserve">destructure them into their individual pieces, and you can use a </w:t>
      </w:r>
      <w:r w:rsidRPr="00604091">
        <w:rPr>
          <w:rStyle w:val="Literal"/>
        </w:rPr>
        <w:t>.</w:t>
      </w:r>
      <w:r w:rsidRPr="005A2588">
        <w:rPr>
          <w:lang w:eastAsia="en-GB"/>
        </w:rPr>
        <w:t xml:space="preserve"> followed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by the index to access an individual value.</w:t>
      </w:r>
      <w:r w:rsidR="00A56C94">
        <w:rPr>
          <w:lang w:eastAsia="en-GB"/>
        </w:rPr>
        <w:fldChar w:fldCharType="begin"/>
      </w:r>
      <w:r w:rsidR="00A56C94">
        <w:instrText xml:space="preserve"> XE "</w:instrText>
      </w:r>
      <w:r w:rsidR="00A56C94" w:rsidRPr="00AC00B2">
        <w:instrText>structs</w:instrText>
      </w:r>
      <w:r w:rsidR="00A56C94">
        <w:instrText xml:space="preserve">:tuple endRange" </w:instrText>
      </w:r>
      <w:r w:rsidR="00A56C94">
        <w:rPr>
          <w:lang w:eastAsia="en-GB"/>
        </w:rPr>
        <w:fldChar w:fldCharType="end"/>
      </w:r>
      <w:r w:rsidR="00A56C94">
        <w:rPr>
          <w:lang w:eastAsia="en-GB"/>
        </w:rPr>
        <w:fldChar w:fldCharType="begin"/>
      </w:r>
      <w:r w:rsidR="00A56C94">
        <w:instrText xml:space="preserve"> XE "tuple structs endRange" </w:instrText>
      </w:r>
      <w:r w:rsidR="00A56C94">
        <w:rPr>
          <w:lang w:eastAsia="en-GB"/>
        </w:rPr>
        <w:fldChar w:fldCharType="end"/>
      </w:r>
    </w:p>
    <w:bookmarkStart w:id="9" w:name="unit-like-structs-without-any-fields"/>
    <w:bookmarkStart w:id="10" w:name="_Toc106888473"/>
    <w:bookmarkEnd w:id="9"/>
    <w:p w14:paraId="0BC455B9" w14:textId="1BB7F760" w:rsidR="005A2588" w:rsidRPr="005A2588" w:rsidRDefault="0022241B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C00B2">
        <w:instrText>structs</w:instrText>
      </w:r>
      <w:r>
        <w:instrText xml:space="preserve">:unit-like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"unit-like structs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Unit-Like Structs Without Any Fields</w:t>
      </w:r>
      <w:bookmarkEnd w:id="10"/>
    </w:p>
    <w:p w14:paraId="0619642A" w14:textId="43FEB052" w:rsidR="005A2588" w:rsidRPr="005A2588" w:rsidRDefault="005A2588" w:rsidP="00604091">
      <w:pPr>
        <w:pStyle w:val="Body"/>
        <w:rPr>
          <w:lang w:eastAsia="en-GB"/>
        </w:rPr>
      </w:pPr>
      <w:r w:rsidRPr="00604091">
        <w:t>You can also define structs that don’t have any fields! These are called</w:t>
      </w:r>
      <w:r w:rsidR="00604091" w:rsidRPr="00604091">
        <w:t xml:space="preserve"> </w:t>
      </w:r>
      <w:r w:rsidRPr="00A82635">
        <w:rPr>
          <w:rStyle w:val="Italic"/>
        </w:rPr>
        <w:t>unit-like structs</w:t>
      </w:r>
      <w:r w:rsidRPr="00604091">
        <w:t xml:space="preserve"> because they behave similarly to </w:t>
      </w:r>
      <w:r w:rsidRPr="00604091">
        <w:rPr>
          <w:rStyle w:val="Literal"/>
        </w:rPr>
        <w:t>()</w:t>
      </w:r>
      <w:r w:rsidRPr="00604091">
        <w:t>, the unit type that</w:t>
      </w:r>
      <w:r w:rsidR="00604091" w:rsidRPr="00604091">
        <w:t xml:space="preserve"> </w:t>
      </w:r>
      <w:r w:rsidRPr="00604091">
        <w:t xml:space="preserve">we mentioned in </w:t>
      </w:r>
      <w:r w:rsidRPr="00EE7D5A">
        <w:rPr>
          <w:rStyle w:val="Xref"/>
        </w:rPr>
        <w:t>“The Tuple Type”</w:t>
      </w:r>
      <w:r w:rsidRPr="00604091">
        <w:t xml:space="preserve"> </w:t>
      </w:r>
      <w:r w:rsidR="00F51BE3">
        <w:t xml:space="preserve">on </w:t>
      </w:r>
      <w:r w:rsidR="00F51BE3" w:rsidRPr="004817CE">
        <w:rPr>
          <w:rStyle w:val="Xref"/>
        </w:rPr>
        <w:t>page XX</w:t>
      </w:r>
      <w:r w:rsidRPr="00604091">
        <w:t>. Unit-like structs can be useful when</w:t>
      </w:r>
      <w:r w:rsidR="00604091" w:rsidRPr="00604091">
        <w:t xml:space="preserve"> </w:t>
      </w:r>
      <w:r w:rsidRPr="00604091">
        <w:t>you need to implement a trait on some type but don’t have any data that you</w:t>
      </w:r>
      <w:r w:rsidR="00604091" w:rsidRPr="00604091">
        <w:t xml:space="preserve"> </w:t>
      </w:r>
      <w:r w:rsidRPr="00604091">
        <w:t xml:space="preserve">want to store in the type itself. We’ll discuss traits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604091">
        <w:t>. Here’s an</w:t>
      </w:r>
      <w:r w:rsidR="00604091" w:rsidRPr="00604091">
        <w:t xml:space="preserve"> </w:t>
      </w:r>
      <w:r w:rsidRPr="00604091">
        <w:t xml:space="preserve">example of declaring and instantiating a unit struct named </w:t>
      </w:r>
      <w:r w:rsidRPr="00604091">
        <w:rPr>
          <w:rStyle w:val="Literal"/>
        </w:rPr>
        <w:t>AlwaysEqual</w:t>
      </w:r>
      <w:r w:rsidRPr="005A2588">
        <w:rPr>
          <w:lang w:eastAsia="en-GB"/>
        </w:rPr>
        <w:t>:</w:t>
      </w:r>
    </w:p>
    <w:p w14:paraId="5D7BF771" w14:textId="77777777" w:rsidR="00EC323F" w:rsidRPr="005A2588" w:rsidRDefault="00EC323F" w:rsidP="00EC323F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17245D7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struct AlwaysEqual;</w:t>
      </w:r>
    </w:p>
    <w:p w14:paraId="6921D579" w14:textId="77777777" w:rsidR="005A2588" w:rsidRPr="005A2588" w:rsidRDefault="005A2588" w:rsidP="00604091">
      <w:pPr>
        <w:pStyle w:val="Code"/>
        <w:rPr>
          <w:lang w:eastAsia="en-GB"/>
        </w:rPr>
      </w:pPr>
    </w:p>
    <w:p w14:paraId="520774D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main() {</w:t>
      </w:r>
    </w:p>
    <w:p w14:paraId="031A8646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subject = AlwaysEqual;</w:t>
      </w:r>
    </w:p>
    <w:p w14:paraId="2B9DCBF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5FA5FCAC" w14:textId="5C3AF62B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To define </w:t>
      </w:r>
      <w:r w:rsidRPr="00604091">
        <w:rPr>
          <w:rStyle w:val="Literal"/>
        </w:rPr>
        <w:t>AlwaysEqual</w:t>
      </w:r>
      <w:r w:rsidRPr="00604091">
        <w:t xml:space="preserve">, we use the </w:t>
      </w:r>
      <w:r w:rsidRPr="00604091">
        <w:rPr>
          <w:rStyle w:val="Literal"/>
        </w:rPr>
        <w:t>struct</w:t>
      </w:r>
      <w:r w:rsidRPr="00604091">
        <w:t xml:space="preserve"> keyword, the name we want, </w:t>
      </w:r>
      <w:r w:rsidR="00F51BE3">
        <w:t xml:space="preserve">and </w:t>
      </w:r>
      <w:r w:rsidRPr="00604091">
        <w:t>then a</w:t>
      </w:r>
      <w:r w:rsidR="00604091" w:rsidRPr="00604091">
        <w:t xml:space="preserve"> </w:t>
      </w:r>
      <w:r w:rsidRPr="00604091">
        <w:t>semicolon. No need for curly brackets or parentheses! Then we can get an</w:t>
      </w:r>
      <w:r w:rsidR="00604091" w:rsidRPr="00604091">
        <w:t xml:space="preserve"> </w:t>
      </w:r>
      <w:r w:rsidRPr="00604091">
        <w:t xml:space="preserve">instance of </w:t>
      </w:r>
      <w:r w:rsidRPr="00604091">
        <w:rPr>
          <w:rStyle w:val="Literal"/>
        </w:rPr>
        <w:t>AlwaysEqual</w:t>
      </w:r>
      <w:r w:rsidRPr="00604091">
        <w:t xml:space="preserve"> in the </w:t>
      </w:r>
      <w:r w:rsidRPr="00604091">
        <w:rPr>
          <w:rStyle w:val="Literal"/>
        </w:rPr>
        <w:t>subject</w:t>
      </w:r>
      <w:r w:rsidRPr="00604091">
        <w:t xml:space="preserve"> variable in a similar way: using the</w:t>
      </w:r>
      <w:r w:rsidR="00604091" w:rsidRPr="00604091">
        <w:t xml:space="preserve"> </w:t>
      </w:r>
      <w:r w:rsidRPr="00604091">
        <w:t>name we defined, without any curly brackets or parentheses. Imagine that later</w:t>
      </w:r>
      <w:r w:rsidR="00604091" w:rsidRPr="00604091">
        <w:t xml:space="preserve"> </w:t>
      </w:r>
      <w:r w:rsidRPr="00604091">
        <w:t>we’ll implement behavior for this type such that every instance of</w:t>
      </w:r>
      <w:r w:rsidR="00604091" w:rsidRPr="00604091">
        <w:t xml:space="preserve"> </w:t>
      </w:r>
      <w:r w:rsidRPr="00604091">
        <w:rPr>
          <w:rStyle w:val="Literal"/>
        </w:rPr>
        <w:t>AlwaysEqual</w:t>
      </w:r>
      <w:r w:rsidRPr="005A2588">
        <w:rPr>
          <w:lang w:eastAsia="en-GB"/>
        </w:rPr>
        <w:t xml:space="preserve"> is always equal to every instance of any other type, perhaps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have a known result for testing purposes. We wouldn’t need any data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implement that behavior! You’ll see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5A2588">
        <w:rPr>
          <w:lang w:eastAsia="en-GB"/>
        </w:rPr>
        <w:t xml:space="preserve"> how to define traits and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implement them on any type, including unit-like structs.</w:t>
      </w:r>
      <w:r w:rsidR="0022241B">
        <w:rPr>
          <w:lang w:eastAsia="en-GB"/>
        </w:rPr>
        <w:fldChar w:fldCharType="begin"/>
      </w:r>
      <w:r w:rsidR="0022241B">
        <w:instrText xml:space="preserve"> XE "</w:instrText>
      </w:r>
      <w:r w:rsidR="0022241B" w:rsidRPr="00AC00B2">
        <w:instrText>structs</w:instrText>
      </w:r>
      <w:r w:rsidR="0022241B">
        <w:instrText xml:space="preserve">:unit-like endRange" </w:instrText>
      </w:r>
      <w:r w:rsidR="0022241B">
        <w:rPr>
          <w:lang w:eastAsia="en-GB"/>
        </w:rPr>
        <w:fldChar w:fldCharType="end"/>
      </w:r>
      <w:r w:rsidR="0022241B">
        <w:rPr>
          <w:lang w:eastAsia="en-GB"/>
        </w:rPr>
        <w:fldChar w:fldCharType="begin"/>
      </w:r>
      <w:r w:rsidR="0022241B">
        <w:instrText xml:space="preserve"> XE "unit-like structs endRange" </w:instrText>
      </w:r>
      <w:r w:rsidR="0022241B">
        <w:rPr>
          <w:lang w:eastAsia="en-GB"/>
        </w:rPr>
        <w:fldChar w:fldCharType="end"/>
      </w:r>
    </w:p>
    <w:p w14:paraId="4E128F10" w14:textId="77777777" w:rsidR="00485735" w:rsidRDefault="00485735" w:rsidP="004817CE">
      <w:pPr>
        <w:pStyle w:val="BoxType"/>
        <w:rPr>
          <w:lang w:eastAsia="en-GB"/>
        </w:rPr>
      </w:pPr>
      <w:bookmarkStart w:id="11" w:name="ownership-of-struct-data"/>
      <w:bookmarkEnd w:id="11"/>
    </w:p>
    <w:p w14:paraId="7DDB49B1" w14:textId="752C4E3D" w:rsidR="005A2588" w:rsidRPr="005A2588" w:rsidRDefault="00080BC8" w:rsidP="00182D89">
      <w:pPr>
        <w:pStyle w:val="BoxTitle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</w:instrText>
      </w:r>
      <w:r w:rsidRPr="00AC00B2">
        <w:instrText>structs</w:instrText>
      </w:r>
      <w:r>
        <w:instrText xml:space="preserve">:ownership of data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"ownership:of struct data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Ownership of Struct Data</w:t>
      </w:r>
    </w:p>
    <w:p w14:paraId="60A70B20" w14:textId="356FAB9C" w:rsidR="005A2588" w:rsidRPr="005A2588" w:rsidRDefault="005A2588" w:rsidP="00182D89">
      <w:pPr>
        <w:pStyle w:val="BoxBody"/>
        <w:rPr>
          <w:lang w:eastAsia="en-GB"/>
        </w:rPr>
      </w:pPr>
      <w:r w:rsidRPr="00604091">
        <w:t xml:space="preserve">In the </w:t>
      </w:r>
      <w:r w:rsidRPr="00604091">
        <w:rPr>
          <w:rStyle w:val="Literal"/>
        </w:rPr>
        <w:t>User</w:t>
      </w:r>
      <w:r w:rsidRPr="00604091">
        <w:t xml:space="preserve"> struct definition in Listing 5-1, we used the owned </w:t>
      </w:r>
      <w:r w:rsidRPr="00604091">
        <w:rPr>
          <w:rStyle w:val="Literal"/>
        </w:rPr>
        <w:t>String</w:t>
      </w:r>
      <w:r w:rsidR="00604091" w:rsidRPr="00604091">
        <w:t xml:space="preserve"> </w:t>
      </w:r>
      <w:r w:rsidRPr="00604091">
        <w:t xml:space="preserve">type rather than the </w:t>
      </w:r>
      <w:r w:rsidRPr="00604091">
        <w:rPr>
          <w:rStyle w:val="Literal"/>
        </w:rPr>
        <w:t>&amp;str</w:t>
      </w:r>
      <w:r w:rsidRPr="005A2588">
        <w:rPr>
          <w:lang w:eastAsia="en-GB"/>
        </w:rPr>
        <w:t xml:space="preserve"> string slice type. This is a deliberate choice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because we want each instance of this struct to own all of its data and for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that data to be valid for as long as the entire struct is valid.</w:t>
      </w:r>
    </w:p>
    <w:p w14:paraId="0362C656" w14:textId="56A7D48C" w:rsidR="005A2588" w:rsidRPr="005A2588" w:rsidRDefault="005A2588" w:rsidP="00182D89">
      <w:pPr>
        <w:pStyle w:val="BoxBody"/>
        <w:rPr>
          <w:lang w:eastAsia="en-GB"/>
        </w:rPr>
      </w:pPr>
      <w:r w:rsidRPr="005A2588">
        <w:rPr>
          <w:lang w:eastAsia="en-GB"/>
        </w:rPr>
        <w:t>It’s also possible for structs to store references to data owned by something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else, but to do so requires the use of </w:t>
      </w:r>
      <w:r w:rsidRPr="00A82635">
        <w:rPr>
          <w:rStyle w:val="Italic"/>
        </w:rPr>
        <w:t>lifetimes</w:t>
      </w:r>
      <w:r w:rsidRPr="005A2588">
        <w:rPr>
          <w:lang w:eastAsia="en-GB"/>
        </w:rPr>
        <w:t>, a Rust feature that we’ll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discuss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5A2588">
        <w:rPr>
          <w:lang w:eastAsia="en-GB"/>
        </w:rPr>
        <w:t>. Lifetimes ensure that the data referenced by a struct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is valid for as long as the struct is. Let’s say you try to store a reference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in a struct without specifying lifetimes, like the following</w:t>
      </w:r>
      <w:r w:rsidR="00CA5414">
        <w:rPr>
          <w:lang w:eastAsia="en-GB"/>
        </w:rPr>
        <w:t xml:space="preserve"> in </w:t>
      </w:r>
      <w:r w:rsidR="00CA5414" w:rsidRPr="004817CE">
        <w:rPr>
          <w:rStyle w:val="Italic"/>
        </w:rPr>
        <w:t>src/main.rs</w:t>
      </w:r>
      <w:r w:rsidRPr="005A2588">
        <w:rPr>
          <w:lang w:eastAsia="en-GB"/>
        </w:rPr>
        <w:t>; this won’t work:</w:t>
      </w:r>
    </w:p>
    <w:p w14:paraId="0DCF7FE4" w14:textId="6C27CD8C" w:rsid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struct User {</w:t>
      </w:r>
    </w:p>
    <w:p w14:paraId="4E05733D" w14:textId="0C35192C" w:rsidR="00224E0A" w:rsidRPr="005A2588" w:rsidRDefault="00224E0A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active: bool,</w:t>
      </w:r>
    </w:p>
    <w:p w14:paraId="6C6A05A6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username: &amp;str,</w:t>
      </w:r>
    </w:p>
    <w:p w14:paraId="3A679782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email: &amp;str,</w:t>
      </w:r>
    </w:p>
    <w:p w14:paraId="332C26C7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sign_in_count: u64,</w:t>
      </w:r>
    </w:p>
    <w:p w14:paraId="6A968CC7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}</w:t>
      </w:r>
    </w:p>
    <w:p w14:paraId="2CA39ACA" w14:textId="77777777" w:rsidR="005A2588" w:rsidRPr="005A2588" w:rsidRDefault="005A2588" w:rsidP="00182D89">
      <w:pPr>
        <w:pStyle w:val="BoxCode"/>
        <w:rPr>
          <w:lang w:eastAsia="en-GB"/>
        </w:rPr>
      </w:pPr>
    </w:p>
    <w:p w14:paraId="1B7611D3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fn main() {</w:t>
      </w:r>
    </w:p>
    <w:p w14:paraId="1B968859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let user1 = User {</w:t>
      </w:r>
    </w:p>
    <w:p w14:paraId="14A5E8D9" w14:textId="77777777" w:rsidR="0083692B" w:rsidRPr="005A2588" w:rsidRDefault="0083692B" w:rsidP="0083692B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    active: true,</w:t>
      </w:r>
    </w:p>
    <w:p w14:paraId="512FD481" w14:textId="77777777" w:rsidR="0083692B" w:rsidRPr="005A2588" w:rsidRDefault="0083692B" w:rsidP="0083692B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    username: "someusername123",</w:t>
      </w:r>
    </w:p>
    <w:p w14:paraId="78F976C0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    email: "someone@example.com",</w:t>
      </w:r>
    </w:p>
    <w:p w14:paraId="6F3FDA06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    sign_in_count: 1,</w:t>
      </w:r>
    </w:p>
    <w:p w14:paraId="7F9C080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1FED958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}</w:t>
      </w:r>
    </w:p>
    <w:p w14:paraId="788EBF99" w14:textId="77777777" w:rsidR="005A2588" w:rsidRPr="005A2588" w:rsidRDefault="005A2588" w:rsidP="00182D89">
      <w:pPr>
        <w:pStyle w:val="BoxBody"/>
        <w:rPr>
          <w:lang w:eastAsia="en-GB"/>
        </w:rPr>
      </w:pPr>
      <w:r w:rsidRPr="005A2588">
        <w:rPr>
          <w:lang w:eastAsia="en-GB"/>
        </w:rPr>
        <w:t>The compiler will complain that it needs lifetime specifiers:</w:t>
      </w:r>
    </w:p>
    <w:p w14:paraId="17594313" w14:textId="0A9E244D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$ </w:t>
      </w:r>
      <w:r w:rsidR="00F23F49" w:rsidRPr="00F23F49">
        <w:rPr>
          <w:rStyle w:val="LiteralBold"/>
        </w:rPr>
        <w:t>cargo run</w:t>
      </w:r>
    </w:p>
    <w:p w14:paraId="566EF85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 Compiling structs v0.1.0 (file:///projects/structs)</w:t>
      </w:r>
    </w:p>
    <w:p w14:paraId="7A3AADB2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error[E0106]: missing lifetime specifier</w:t>
      </w:r>
    </w:p>
    <w:p w14:paraId="3826826C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--&gt; src/main.rs:3:15</w:t>
      </w:r>
    </w:p>
    <w:p w14:paraId="38662D58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42E66714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3 |     username: &amp;str,</w:t>
      </w:r>
    </w:p>
    <w:p w14:paraId="1C0D4981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               ^ expected named lifetime parameter</w:t>
      </w:r>
    </w:p>
    <w:p w14:paraId="44C9882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0279BD34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help: consider introducing a named lifetime parameter</w:t>
      </w:r>
    </w:p>
    <w:p w14:paraId="135C36B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53AC584F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1 ~ struct User&lt;'a&gt; {</w:t>
      </w:r>
    </w:p>
    <w:p w14:paraId="15C4BE45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2 |     active: bool,</w:t>
      </w:r>
    </w:p>
    <w:p w14:paraId="37C4224D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3 ~     username: &amp;'a str,</w:t>
      </w:r>
    </w:p>
    <w:p w14:paraId="7A64B784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04E1311A" w14:textId="77777777" w:rsidR="005A2588" w:rsidRPr="005A2588" w:rsidRDefault="005A2588" w:rsidP="00182D89">
      <w:pPr>
        <w:pStyle w:val="BoxCode"/>
        <w:rPr>
          <w:lang w:eastAsia="en-GB"/>
        </w:rPr>
      </w:pPr>
    </w:p>
    <w:p w14:paraId="4E256685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error[E0106]: missing lifetime specifier</w:t>
      </w:r>
    </w:p>
    <w:p w14:paraId="0BDADF60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--&gt; src/main.rs:4:12</w:t>
      </w:r>
    </w:p>
    <w:p w14:paraId="66B81E4B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406F1AD5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4 |     email: &amp;str,</w:t>
      </w:r>
    </w:p>
    <w:p w14:paraId="01653353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            ^ expected named lifetime parameter</w:t>
      </w:r>
    </w:p>
    <w:p w14:paraId="226EB7BE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0C8BBD88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help: consider introducing a named lifetime parameter</w:t>
      </w:r>
    </w:p>
    <w:p w14:paraId="67F2D0A6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693B6860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1 ~ struct User&lt;'a&gt; {</w:t>
      </w:r>
    </w:p>
    <w:p w14:paraId="27201AF8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2 |     active: bool,</w:t>
      </w:r>
    </w:p>
    <w:p w14:paraId="15B76BBF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3 |     username: &amp;str,</w:t>
      </w:r>
    </w:p>
    <w:p w14:paraId="38AD3516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>4 ~     email: &amp;'a str,</w:t>
      </w:r>
    </w:p>
    <w:p w14:paraId="67DA5765" w14:textId="77777777" w:rsidR="005A2588" w:rsidRPr="005A2588" w:rsidRDefault="005A2588" w:rsidP="00182D89">
      <w:pPr>
        <w:pStyle w:val="BoxCode"/>
        <w:rPr>
          <w:lang w:eastAsia="en-GB"/>
        </w:rPr>
      </w:pPr>
      <w:r w:rsidRPr="005A2588">
        <w:rPr>
          <w:lang w:eastAsia="en-GB"/>
        </w:rPr>
        <w:t xml:space="preserve">  |</w:t>
      </w:r>
    </w:p>
    <w:p w14:paraId="3E57A5B1" w14:textId="451517BB" w:rsidR="005A2588" w:rsidRPr="005A2588" w:rsidRDefault="005A2588" w:rsidP="00182D89">
      <w:pPr>
        <w:pStyle w:val="BoxBody"/>
        <w:rPr>
          <w:lang w:eastAsia="en-GB"/>
        </w:rPr>
      </w:pPr>
      <w:r w:rsidRPr="00604091">
        <w:lastRenderedPageBreak/>
        <w:t xml:space="preserve">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604091">
        <w:t>, we’ll discuss how to fix these errors so you can store</w:t>
      </w:r>
      <w:r w:rsidR="00604091" w:rsidRPr="00604091">
        <w:t xml:space="preserve"> </w:t>
      </w:r>
      <w:r w:rsidRPr="00604091">
        <w:t>references in structs, but for now, we’ll fix errors like these using owned</w:t>
      </w:r>
      <w:r w:rsidR="00604091" w:rsidRPr="00604091">
        <w:t xml:space="preserve"> </w:t>
      </w:r>
      <w:r w:rsidRPr="00604091">
        <w:t xml:space="preserve">types like </w:t>
      </w:r>
      <w:r w:rsidRPr="00604091">
        <w:rPr>
          <w:rStyle w:val="Literal"/>
        </w:rPr>
        <w:t>String</w:t>
      </w:r>
      <w:r w:rsidRPr="00604091">
        <w:t xml:space="preserve"> instead of references like </w:t>
      </w:r>
      <w:r w:rsidRPr="00604091">
        <w:rPr>
          <w:rStyle w:val="Literal"/>
        </w:rPr>
        <w:t>&amp;str</w:t>
      </w:r>
      <w:r w:rsidRPr="005A2588">
        <w:rPr>
          <w:lang w:eastAsia="en-GB"/>
        </w:rPr>
        <w:t>.</w:t>
      </w:r>
      <w:r w:rsidR="004031D0">
        <w:rPr>
          <w:lang w:eastAsia="en-GB"/>
        </w:rPr>
        <w:fldChar w:fldCharType="begin"/>
      </w:r>
      <w:r w:rsidR="004031D0">
        <w:instrText xml:space="preserve"> XE "</w:instrText>
      </w:r>
      <w:r w:rsidR="004031D0" w:rsidRPr="00AC00B2">
        <w:instrText>structs</w:instrText>
      </w:r>
      <w:r w:rsidR="004031D0">
        <w:instrText xml:space="preserve">:ownership of data endRange" </w:instrText>
      </w:r>
      <w:r w:rsidR="004031D0">
        <w:rPr>
          <w:lang w:eastAsia="en-GB"/>
        </w:rPr>
        <w:fldChar w:fldCharType="end"/>
      </w:r>
      <w:r w:rsidR="004031D0">
        <w:rPr>
          <w:lang w:eastAsia="en-GB"/>
        </w:rPr>
        <w:fldChar w:fldCharType="begin"/>
      </w:r>
      <w:r w:rsidR="004031D0">
        <w:instrText xml:space="preserve"> XE "ownership:of struct data endRange" </w:instrText>
      </w:r>
      <w:r w:rsidR="004031D0">
        <w:rPr>
          <w:lang w:eastAsia="en-GB"/>
        </w:rPr>
        <w:fldChar w:fldCharType="end"/>
      </w:r>
    </w:p>
    <w:p w14:paraId="437C55A3" w14:textId="77777777" w:rsidR="005A2588" w:rsidRPr="005A2588" w:rsidRDefault="005A2588" w:rsidP="00604091">
      <w:pPr>
        <w:pStyle w:val="HeadA"/>
        <w:rPr>
          <w:lang w:eastAsia="en-GB"/>
        </w:rPr>
      </w:pPr>
      <w:bookmarkStart w:id="12" w:name="an-example-program-using-structs"/>
      <w:bookmarkStart w:id="13" w:name="_Toc106888474"/>
      <w:bookmarkEnd w:id="12"/>
      <w:r w:rsidRPr="005A2588">
        <w:rPr>
          <w:lang w:eastAsia="en-GB"/>
        </w:rPr>
        <w:t>An Example Program Using Structs</w:t>
      </w:r>
      <w:bookmarkEnd w:id="13"/>
    </w:p>
    <w:p w14:paraId="13EE1BFE" w14:textId="40664540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To understand when we might want to use structs, let’s write a program that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calculates the area of a rectangle. We’ll start by using single variables, and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then refactor the program until we’re using structs instead.</w:t>
      </w:r>
    </w:p>
    <w:p w14:paraId="30B4A795" w14:textId="252CCBE1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Let’s make a new binary project with Cargo called </w:t>
      </w:r>
      <w:r w:rsidRPr="00A82635">
        <w:rPr>
          <w:rStyle w:val="Italic"/>
        </w:rPr>
        <w:t>rectangles</w:t>
      </w:r>
      <w:r w:rsidRPr="00604091">
        <w:t xml:space="preserve"> that will take</w:t>
      </w:r>
      <w:r w:rsidR="00604091" w:rsidRPr="00604091">
        <w:t xml:space="preserve"> </w:t>
      </w:r>
      <w:r w:rsidRPr="00604091">
        <w:t>the width and height of a rectangle specified in pixels and calculate the area</w:t>
      </w:r>
      <w:r w:rsidR="00604091" w:rsidRPr="00604091">
        <w:t xml:space="preserve"> </w:t>
      </w:r>
      <w:r w:rsidRPr="00604091">
        <w:t>of the rectangle. Listing 5-8 shows a short program with one way of doing</w:t>
      </w:r>
      <w:r w:rsidR="00604091" w:rsidRPr="00604091">
        <w:t xml:space="preserve"> </w:t>
      </w:r>
      <w:r w:rsidRPr="00604091">
        <w:t xml:space="preserve">exactly that in our project’s </w:t>
      </w:r>
      <w:r w:rsidRPr="00A82635">
        <w:rPr>
          <w:rStyle w:val="Italic"/>
        </w:rPr>
        <w:t>src/main.rs</w:t>
      </w:r>
      <w:r w:rsidRPr="005A2588">
        <w:rPr>
          <w:lang w:eastAsia="en-GB"/>
        </w:rPr>
        <w:t>.</w:t>
      </w:r>
    </w:p>
    <w:p w14:paraId="1D8DBD79" w14:textId="42B3F18B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61AA833A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main() {</w:t>
      </w:r>
    </w:p>
    <w:p w14:paraId="657931B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width1 = 30;</w:t>
      </w:r>
    </w:p>
    <w:p w14:paraId="75753E0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height1 = 50;</w:t>
      </w:r>
    </w:p>
    <w:p w14:paraId="2DD978BF" w14:textId="77777777" w:rsidR="005A2588" w:rsidRPr="005A2588" w:rsidRDefault="005A2588" w:rsidP="00604091">
      <w:pPr>
        <w:pStyle w:val="Code"/>
        <w:rPr>
          <w:lang w:eastAsia="en-GB"/>
        </w:rPr>
      </w:pPr>
    </w:p>
    <w:p w14:paraId="0AFA07F0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println!(</w:t>
      </w:r>
    </w:p>
    <w:p w14:paraId="350F3FC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"The area of the rectangle is {} square pixels.",</w:t>
      </w:r>
    </w:p>
    <w:p w14:paraId="250E9AF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area(width1, height1)</w:t>
      </w:r>
    </w:p>
    <w:p w14:paraId="3C5C089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);</w:t>
      </w:r>
    </w:p>
    <w:p w14:paraId="31C2634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0968174E" w14:textId="77777777" w:rsidR="005A2588" w:rsidRPr="005A2588" w:rsidRDefault="005A2588" w:rsidP="00604091">
      <w:pPr>
        <w:pStyle w:val="Code"/>
        <w:rPr>
          <w:lang w:eastAsia="en-GB"/>
        </w:rPr>
      </w:pPr>
    </w:p>
    <w:p w14:paraId="7952C3C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area(width: u32, height: u32) -&gt; u32 {</w:t>
      </w:r>
    </w:p>
    <w:p w14:paraId="772CBAB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width * height</w:t>
      </w:r>
    </w:p>
    <w:p w14:paraId="0A033AF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38FA231F" w14:textId="69900C47" w:rsidR="005A2588" w:rsidRPr="005A2588" w:rsidRDefault="005A2588" w:rsidP="00A82635">
      <w:pPr>
        <w:pStyle w:val="CodeListingCaption"/>
        <w:rPr>
          <w:lang w:eastAsia="en-GB"/>
        </w:rPr>
      </w:pPr>
      <w:r w:rsidRPr="005A2588">
        <w:rPr>
          <w:lang w:eastAsia="en-GB"/>
        </w:rPr>
        <w:t>Calculating the area of a rectangle specified by separate width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and height variables</w:t>
      </w:r>
    </w:p>
    <w:p w14:paraId="6F222CBB" w14:textId="7E599EB7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Now, run this program using </w:t>
      </w:r>
      <w:r w:rsidR="00F23F49" w:rsidRPr="00EE7D5A">
        <w:rPr>
          <w:rStyle w:val="Literal"/>
        </w:rPr>
        <w:t>cargo run</w:t>
      </w:r>
      <w:r w:rsidRPr="00EE7D5A">
        <w:t>:</w:t>
      </w:r>
    </w:p>
    <w:p w14:paraId="68CCC80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The area of the rectangle is 1500 square pixels.</w:t>
      </w:r>
    </w:p>
    <w:p w14:paraId="132354B8" w14:textId="478192A2" w:rsidR="005A2588" w:rsidRPr="005A2588" w:rsidRDefault="005A2588" w:rsidP="00604091">
      <w:pPr>
        <w:pStyle w:val="Body"/>
        <w:rPr>
          <w:lang w:eastAsia="en-GB"/>
        </w:rPr>
      </w:pPr>
      <w:r w:rsidRPr="00604091">
        <w:t>This code succeeds in figuring out the area of the rectangle by calling the</w:t>
      </w:r>
      <w:r w:rsidR="00604091" w:rsidRPr="00604091">
        <w:t xml:space="preserve"> </w:t>
      </w:r>
      <w:r w:rsidRPr="00604091">
        <w:rPr>
          <w:rStyle w:val="Literal"/>
        </w:rPr>
        <w:t>area</w:t>
      </w:r>
      <w:r w:rsidRPr="005A2588">
        <w:rPr>
          <w:lang w:eastAsia="en-GB"/>
        </w:rPr>
        <w:t xml:space="preserve"> function with each dimension, but we can do more to make this code clear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and readable.</w:t>
      </w:r>
    </w:p>
    <w:p w14:paraId="4D75E0F3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The issue with this code is evident in the signature of </w:t>
      </w:r>
      <w:r w:rsidRPr="00604091">
        <w:rPr>
          <w:rStyle w:val="Literal"/>
        </w:rPr>
        <w:t>area</w:t>
      </w:r>
      <w:r w:rsidRPr="005A2588">
        <w:rPr>
          <w:lang w:eastAsia="en-GB"/>
        </w:rPr>
        <w:t>:</w:t>
      </w:r>
    </w:p>
    <w:p w14:paraId="3E43966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area(width: u32, height: u32) -&gt; u32 {</w:t>
      </w:r>
    </w:p>
    <w:p w14:paraId="41EDDC3D" w14:textId="0CB77F41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The </w:t>
      </w:r>
      <w:r w:rsidRPr="00604091">
        <w:rPr>
          <w:rStyle w:val="Literal"/>
        </w:rPr>
        <w:t>area</w:t>
      </w:r>
      <w:r w:rsidRPr="005A2588">
        <w:rPr>
          <w:lang w:eastAsia="en-GB"/>
        </w:rPr>
        <w:t xml:space="preserve"> function is supposed to calculate the area of one rectangle, but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function we wrote has two parameters, and it’s not clear anywhere in our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program that the parameters are related. It would be more readable and more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manageable to group width and height together. We’ve already discussed one way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we might do that in </w:t>
      </w:r>
      <w:r w:rsidRPr="00EE7D5A">
        <w:rPr>
          <w:rStyle w:val="Xref"/>
        </w:rPr>
        <w:t>“The Tuple Type”</w:t>
      </w:r>
      <w:r w:rsidRPr="005A2588">
        <w:rPr>
          <w:lang w:eastAsia="en-GB"/>
        </w:rPr>
        <w:t xml:space="preserve"> </w:t>
      </w:r>
      <w:r w:rsidR="00EE41C9">
        <w:rPr>
          <w:lang w:eastAsia="en-GB"/>
        </w:rPr>
        <w:t xml:space="preserve">on </w:t>
      </w:r>
      <w:r w:rsidR="00EE41C9" w:rsidRPr="004817CE">
        <w:rPr>
          <w:rStyle w:val="Xref"/>
        </w:rPr>
        <w:t>page XX</w:t>
      </w:r>
      <w:r w:rsidRPr="005A2588">
        <w:rPr>
          <w:lang w:eastAsia="en-GB"/>
        </w:rPr>
        <w:t>: by using tuples.</w:t>
      </w:r>
    </w:p>
    <w:p w14:paraId="5D26DC70" w14:textId="77777777" w:rsidR="005A2588" w:rsidRPr="005A2588" w:rsidRDefault="005A2588" w:rsidP="00604091">
      <w:pPr>
        <w:pStyle w:val="HeadB"/>
        <w:rPr>
          <w:lang w:eastAsia="en-GB"/>
        </w:rPr>
      </w:pPr>
      <w:bookmarkStart w:id="14" w:name="refactoring-with-tuples"/>
      <w:bookmarkStart w:id="15" w:name="_Toc106888475"/>
      <w:bookmarkEnd w:id="14"/>
      <w:r w:rsidRPr="005A2588">
        <w:rPr>
          <w:lang w:eastAsia="en-GB"/>
        </w:rPr>
        <w:t>Refactoring with Tuples</w:t>
      </w:r>
      <w:bookmarkEnd w:id="15"/>
    </w:p>
    <w:p w14:paraId="36E38B15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Listing 5-9 shows another version of our program that uses tuples.</w:t>
      </w:r>
    </w:p>
    <w:p w14:paraId="525B68AA" w14:textId="0C463D36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lastRenderedPageBreak/>
        <w:t>src/main.rs</w:t>
      </w:r>
    </w:p>
    <w:p w14:paraId="17CB18E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658712E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rect1 = (30, 50);</w:t>
      </w:r>
    </w:p>
    <w:p w14:paraId="09ED48F1" w14:textId="77777777" w:rsidR="005A2588" w:rsidRPr="005A2588" w:rsidRDefault="005A2588" w:rsidP="00604091">
      <w:pPr>
        <w:pStyle w:val="Code"/>
        <w:rPr>
          <w:lang w:eastAsia="en-GB"/>
        </w:rPr>
      </w:pPr>
    </w:p>
    <w:p w14:paraId="6F140649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println!(</w:t>
      </w:r>
    </w:p>
    <w:p w14:paraId="6E421C52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"The area of the rectangle is {} square pixels.",</w:t>
      </w:r>
    </w:p>
    <w:p w14:paraId="79457517" w14:textId="7699961C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</w:t>
      </w:r>
      <w:r w:rsidR="00A26279" w:rsidRPr="00A82635">
        <w:rPr>
          <w:rStyle w:val="CodeAnnotation"/>
        </w:rPr>
        <w:t>1</w:t>
      </w:r>
      <w:r w:rsidRPr="005A2588">
        <w:rPr>
          <w:lang w:eastAsia="en-GB"/>
        </w:rPr>
        <w:t xml:space="preserve"> area(rect1)</w:t>
      </w:r>
    </w:p>
    <w:p w14:paraId="78A9E492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);</w:t>
      </w:r>
    </w:p>
    <w:p w14:paraId="28B2A09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67C680F6" w14:textId="77777777" w:rsidR="005A2588" w:rsidRPr="005A2588" w:rsidRDefault="005A2588" w:rsidP="00604091">
      <w:pPr>
        <w:pStyle w:val="Code"/>
        <w:rPr>
          <w:lang w:eastAsia="en-GB"/>
        </w:rPr>
      </w:pPr>
    </w:p>
    <w:p w14:paraId="454E569A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area(dimensions: (u32, u32)) -&gt; u32 {</w:t>
      </w:r>
    </w:p>
    <w:p w14:paraId="695D27BC" w14:textId="7D20A488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</w:t>
      </w:r>
      <w:r w:rsidR="007159D5" w:rsidRPr="00A82635">
        <w:rPr>
          <w:rStyle w:val="CodeAnnotation"/>
        </w:rPr>
        <w:t>2</w:t>
      </w:r>
      <w:r w:rsidRPr="005A2588">
        <w:rPr>
          <w:lang w:eastAsia="en-GB"/>
        </w:rPr>
        <w:t xml:space="preserve"> dimensions.0 * dimensions.1</w:t>
      </w:r>
    </w:p>
    <w:p w14:paraId="35CA56A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2E6BFC99" w14:textId="3F7175B9" w:rsidR="005A2588" w:rsidRPr="005A2588" w:rsidRDefault="005A2588" w:rsidP="00A82635">
      <w:pPr>
        <w:pStyle w:val="CodeListingCaption"/>
        <w:rPr>
          <w:lang w:eastAsia="en-GB"/>
        </w:rPr>
      </w:pPr>
      <w:r w:rsidRPr="005A2588">
        <w:rPr>
          <w:lang w:eastAsia="en-GB"/>
        </w:rPr>
        <w:t>Specifying the width and height of the rectangle with a tuple</w:t>
      </w:r>
    </w:p>
    <w:p w14:paraId="7FC63393" w14:textId="42AACE2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In one way, this program is better. Tuples let us add a bit of structure, and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we’re now passing just one argument</w:t>
      </w:r>
      <w:r w:rsidR="006120B9">
        <w:rPr>
          <w:lang w:eastAsia="en-GB"/>
        </w:rPr>
        <w:t xml:space="preserve"> </w:t>
      </w:r>
      <w:r w:rsidR="006120B9" w:rsidRPr="00A82635">
        <w:rPr>
          <w:rStyle w:val="CodeAnnotation"/>
        </w:rPr>
        <w:t>1</w:t>
      </w:r>
      <w:r w:rsidRPr="005A2588">
        <w:rPr>
          <w:lang w:eastAsia="en-GB"/>
        </w:rPr>
        <w:t>. But in another way, this version is less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clear: tuples don’t name their elements, so we have to index into the parts of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the tuple</w:t>
      </w:r>
      <w:r w:rsidR="006120B9">
        <w:rPr>
          <w:lang w:eastAsia="en-GB"/>
        </w:rPr>
        <w:t xml:space="preserve"> </w:t>
      </w:r>
      <w:r w:rsidR="006120B9" w:rsidRPr="00A82635">
        <w:rPr>
          <w:rStyle w:val="CodeAnnotation"/>
        </w:rPr>
        <w:t>2</w:t>
      </w:r>
      <w:r w:rsidRPr="005A2588">
        <w:rPr>
          <w:lang w:eastAsia="en-GB"/>
        </w:rPr>
        <w:t>, making our calculation less obvious.</w:t>
      </w:r>
    </w:p>
    <w:p w14:paraId="71B57EDE" w14:textId="5D544EE9" w:rsidR="005A2588" w:rsidRPr="005A2588" w:rsidRDefault="005A2588" w:rsidP="00604091">
      <w:pPr>
        <w:pStyle w:val="Body"/>
        <w:rPr>
          <w:lang w:eastAsia="en-GB"/>
        </w:rPr>
      </w:pPr>
      <w:r w:rsidRPr="00604091">
        <w:t>Mixing up the width and height wouldn’t matter for the area calculation, but if</w:t>
      </w:r>
      <w:r w:rsidR="00604091" w:rsidRPr="00604091">
        <w:t xml:space="preserve"> </w:t>
      </w:r>
      <w:r w:rsidRPr="00604091">
        <w:t>we want to draw the rectangle on the screen, it would matter! We would have to</w:t>
      </w:r>
      <w:r w:rsidR="00604091" w:rsidRPr="00604091">
        <w:t xml:space="preserve"> </w:t>
      </w:r>
      <w:r w:rsidRPr="00604091">
        <w:t xml:space="preserve">keep in mind that </w:t>
      </w:r>
      <w:r w:rsidRPr="00604091">
        <w:rPr>
          <w:rStyle w:val="Literal"/>
        </w:rPr>
        <w:t>width</w:t>
      </w:r>
      <w:r w:rsidRPr="00604091">
        <w:t xml:space="preserve"> is the tuple index </w:t>
      </w:r>
      <w:r w:rsidRPr="00604091">
        <w:rPr>
          <w:rStyle w:val="Literal"/>
        </w:rPr>
        <w:t>0</w:t>
      </w:r>
      <w:r w:rsidRPr="00604091">
        <w:t xml:space="preserve"> and </w:t>
      </w:r>
      <w:r w:rsidRPr="00604091">
        <w:rPr>
          <w:rStyle w:val="Literal"/>
        </w:rPr>
        <w:t>height</w:t>
      </w:r>
      <w:r w:rsidRPr="00604091">
        <w:t xml:space="preserve"> is the tuple</w:t>
      </w:r>
      <w:r w:rsidR="00604091" w:rsidRPr="00604091">
        <w:t xml:space="preserve"> </w:t>
      </w:r>
      <w:r w:rsidRPr="00604091">
        <w:t xml:space="preserve">index </w:t>
      </w:r>
      <w:r w:rsidRPr="00604091">
        <w:rPr>
          <w:rStyle w:val="Literal"/>
        </w:rPr>
        <w:t>1</w:t>
      </w:r>
      <w:r w:rsidRPr="005A2588">
        <w:rPr>
          <w:lang w:eastAsia="en-GB"/>
        </w:rPr>
        <w:t>. This would be even harder for someone else to figure out and keep in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mind if they were to use our code. Because we haven’t conveyed the meaning of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our data in our code, it’s now easier to introduce errors.</w:t>
      </w:r>
    </w:p>
    <w:p w14:paraId="5AD0FD36" w14:textId="77777777" w:rsidR="005A2588" w:rsidRPr="005A2588" w:rsidRDefault="005A2588" w:rsidP="00604091">
      <w:pPr>
        <w:pStyle w:val="HeadB"/>
        <w:rPr>
          <w:lang w:eastAsia="en-GB"/>
        </w:rPr>
      </w:pPr>
      <w:bookmarkStart w:id="16" w:name="refactoring-with-structs:-adding-more-me"/>
      <w:bookmarkStart w:id="17" w:name="_Toc106888476"/>
      <w:bookmarkEnd w:id="16"/>
      <w:r w:rsidRPr="005A2588">
        <w:rPr>
          <w:lang w:eastAsia="en-GB"/>
        </w:rPr>
        <w:t>Refactoring with Structs: Adding More Meaning</w:t>
      </w:r>
      <w:bookmarkEnd w:id="17"/>
    </w:p>
    <w:p w14:paraId="1E8EF67B" w14:textId="2D400D6D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We use structs to add meaning by labeling the data. We can transform the tuple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we’re using into a struct with a name for the whole as well as names for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parts, as shown in Listing 5-10.</w:t>
      </w:r>
    </w:p>
    <w:p w14:paraId="6D929BCE" w14:textId="7DA700AD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2C7026D9" w14:textId="6854F90E" w:rsidR="005A2588" w:rsidRPr="005A2588" w:rsidRDefault="00B470E8" w:rsidP="004817CE">
      <w:pPr>
        <w:pStyle w:val="CodeAnnotated"/>
        <w:rPr>
          <w:lang w:eastAsia="en-GB"/>
        </w:rPr>
      </w:pPr>
      <w:r w:rsidRPr="00A82635">
        <w:rPr>
          <w:rStyle w:val="CodeAnnotation"/>
        </w:rPr>
        <w:t>1</w:t>
      </w:r>
      <w:r>
        <w:rPr>
          <w:lang w:eastAsia="en-GB"/>
        </w:rPr>
        <w:t xml:space="preserve"> s</w:t>
      </w:r>
      <w:r w:rsidR="005A2588" w:rsidRPr="005A2588">
        <w:rPr>
          <w:lang w:eastAsia="en-GB"/>
        </w:rPr>
        <w:t>truct Rectangle {</w:t>
      </w:r>
    </w:p>
    <w:p w14:paraId="658F13CB" w14:textId="1EE36D79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</w:t>
      </w:r>
      <w:r w:rsidR="00B470E8" w:rsidRPr="004817CE">
        <w:rPr>
          <w:rStyle w:val="CodeAnnotation"/>
        </w:rPr>
        <w:t>2</w:t>
      </w:r>
      <w:r w:rsidRPr="005A2588">
        <w:rPr>
          <w:lang w:eastAsia="en-GB"/>
        </w:rPr>
        <w:t xml:space="preserve"> width: u32,</w:t>
      </w:r>
    </w:p>
    <w:p w14:paraId="3CF73F1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height: u32,</w:t>
      </w:r>
    </w:p>
    <w:p w14:paraId="743C483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47AB77A4" w14:textId="77777777" w:rsidR="005A2588" w:rsidRPr="005A2588" w:rsidRDefault="005A2588" w:rsidP="00604091">
      <w:pPr>
        <w:pStyle w:val="Code"/>
        <w:rPr>
          <w:lang w:eastAsia="en-GB"/>
        </w:rPr>
      </w:pPr>
    </w:p>
    <w:p w14:paraId="1819AC9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2BFFDB4D" w14:textId="15EB7734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</w:t>
      </w:r>
      <w:r w:rsidR="00B470E8" w:rsidRPr="004817CE">
        <w:rPr>
          <w:rStyle w:val="CodeAnnotation"/>
        </w:rPr>
        <w:t>3</w:t>
      </w:r>
      <w:r w:rsidRPr="005A2588">
        <w:rPr>
          <w:lang w:eastAsia="en-GB"/>
        </w:rPr>
        <w:t xml:space="preserve"> let rect1 = Rectangle {</w:t>
      </w:r>
    </w:p>
    <w:p w14:paraId="118CF1C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width: 30,</w:t>
      </w:r>
    </w:p>
    <w:p w14:paraId="6723A90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height: 50,</w:t>
      </w:r>
    </w:p>
    <w:p w14:paraId="5E18F7B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7EE416D2" w14:textId="77777777" w:rsidR="005A2588" w:rsidRPr="005A2588" w:rsidRDefault="005A2588" w:rsidP="00604091">
      <w:pPr>
        <w:pStyle w:val="Code"/>
        <w:rPr>
          <w:lang w:eastAsia="en-GB"/>
        </w:rPr>
      </w:pPr>
    </w:p>
    <w:p w14:paraId="0F4C7359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println!(</w:t>
      </w:r>
    </w:p>
    <w:p w14:paraId="02F1D6F5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"The area of the rectangle is {} square pixels.",</w:t>
      </w:r>
    </w:p>
    <w:p w14:paraId="12D01C4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area(&amp;rect1)</w:t>
      </w:r>
    </w:p>
    <w:p w14:paraId="54D93D7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);</w:t>
      </w:r>
    </w:p>
    <w:p w14:paraId="2D16CF46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5F1A853F" w14:textId="77777777" w:rsidR="005A2588" w:rsidRPr="005A2588" w:rsidRDefault="005A2588" w:rsidP="00604091">
      <w:pPr>
        <w:pStyle w:val="Code"/>
        <w:rPr>
          <w:lang w:eastAsia="en-GB"/>
        </w:rPr>
      </w:pPr>
    </w:p>
    <w:p w14:paraId="1776B368" w14:textId="1C3B6BC1" w:rsidR="005A2588" w:rsidRPr="005A2588" w:rsidRDefault="00B470E8" w:rsidP="004817CE">
      <w:pPr>
        <w:pStyle w:val="CodeAnnotated"/>
        <w:rPr>
          <w:lang w:eastAsia="en-GB"/>
        </w:rPr>
      </w:pPr>
      <w:r w:rsidRPr="004817CE">
        <w:rPr>
          <w:rStyle w:val="CodeAnnotation"/>
        </w:rPr>
        <w:t>4</w:t>
      </w:r>
      <w:r>
        <w:rPr>
          <w:lang w:eastAsia="en-GB"/>
        </w:rPr>
        <w:t xml:space="preserve"> </w:t>
      </w:r>
      <w:r w:rsidR="005A2588" w:rsidRPr="005A2588">
        <w:rPr>
          <w:lang w:eastAsia="en-GB"/>
        </w:rPr>
        <w:t>fn area(rectangle: &amp;Rectangle) -&gt; u32 {</w:t>
      </w:r>
    </w:p>
    <w:p w14:paraId="3FCD5760" w14:textId="0548BADE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lastRenderedPageBreak/>
        <w:t xml:space="preserve">  </w:t>
      </w:r>
      <w:r w:rsidR="00B470E8" w:rsidRPr="004817CE">
        <w:rPr>
          <w:rStyle w:val="CodeAnnotation"/>
        </w:rPr>
        <w:t>5</w:t>
      </w:r>
      <w:r w:rsidRPr="005A2588">
        <w:rPr>
          <w:lang w:eastAsia="en-GB"/>
        </w:rPr>
        <w:t xml:space="preserve"> rectangle.width * rectangle.height</w:t>
      </w:r>
    </w:p>
    <w:p w14:paraId="439DD95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19A8964F" w14:textId="0DA0ACDE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Defining a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struct</w:t>
      </w:r>
    </w:p>
    <w:p w14:paraId="739B2026" w14:textId="4BED9DC0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Here</w:t>
      </w:r>
      <w:r w:rsidR="00AC10C5">
        <w:rPr>
          <w:lang w:eastAsia="en-GB"/>
        </w:rPr>
        <w:t>,</w:t>
      </w:r>
      <w:r w:rsidRPr="005A2588">
        <w:rPr>
          <w:lang w:eastAsia="en-GB"/>
        </w:rPr>
        <w:t xml:space="preserve"> we’ve defined a struct and named it </w:t>
      </w:r>
      <w:r w:rsidRPr="00604091">
        <w:rPr>
          <w:rStyle w:val="Literal"/>
        </w:rPr>
        <w:t>Rectangle</w:t>
      </w:r>
      <w:r w:rsidR="00531786" w:rsidRPr="004817CE">
        <w:t xml:space="preserve"> </w:t>
      </w:r>
      <w:r w:rsidR="00531786" w:rsidRPr="00A82635">
        <w:rPr>
          <w:rStyle w:val="CodeAnnotation"/>
        </w:rPr>
        <w:t>1</w:t>
      </w:r>
      <w:r w:rsidRPr="00604091">
        <w:t>. Inside the curly</w:t>
      </w:r>
      <w:r w:rsidR="00604091" w:rsidRPr="00604091">
        <w:t xml:space="preserve"> </w:t>
      </w:r>
      <w:r w:rsidRPr="00604091">
        <w:t xml:space="preserve">brackets, we defined the fields as </w:t>
      </w:r>
      <w:r w:rsidRPr="00604091">
        <w:rPr>
          <w:rStyle w:val="Literal"/>
        </w:rPr>
        <w:t>width</w:t>
      </w:r>
      <w:r w:rsidRPr="00604091">
        <w:t xml:space="preserve"> and </w:t>
      </w:r>
      <w:r w:rsidRPr="00604091">
        <w:rPr>
          <w:rStyle w:val="Literal"/>
        </w:rPr>
        <w:t>height</w:t>
      </w:r>
      <w:r w:rsidRPr="00604091">
        <w:t>, both of which have</w:t>
      </w:r>
      <w:r w:rsidR="00604091" w:rsidRPr="00604091">
        <w:t xml:space="preserve"> </w:t>
      </w:r>
      <w:r w:rsidRPr="00604091">
        <w:t xml:space="preserve">type </w:t>
      </w:r>
      <w:r w:rsidRPr="00604091">
        <w:rPr>
          <w:rStyle w:val="Literal"/>
        </w:rPr>
        <w:t>u32</w:t>
      </w:r>
      <w:r w:rsidR="00531786" w:rsidRPr="004817CE">
        <w:t xml:space="preserve"> </w:t>
      </w:r>
      <w:r w:rsidR="00531786" w:rsidRPr="00AC00B2">
        <w:rPr>
          <w:rStyle w:val="CodeAnnotation"/>
        </w:rPr>
        <w:t>2</w:t>
      </w:r>
      <w:r w:rsidRPr="00604091">
        <w:t>. Then</w:t>
      </w:r>
      <w:r w:rsidR="00FB33C8">
        <w:t>,</w:t>
      </w:r>
      <w:r w:rsidRPr="00604091">
        <w:t xml:space="preserve"> in </w:t>
      </w:r>
      <w:r w:rsidRPr="00604091">
        <w:rPr>
          <w:rStyle w:val="Literal"/>
        </w:rPr>
        <w:t>main</w:t>
      </w:r>
      <w:r w:rsidRPr="00604091">
        <w:t xml:space="preserve">, we created a particular instance of </w:t>
      </w:r>
      <w:r w:rsidRPr="00604091">
        <w:rPr>
          <w:rStyle w:val="Literal"/>
        </w:rPr>
        <w:t>Rectangle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that has a width of </w:t>
      </w:r>
      <w:r w:rsidRPr="00FB33C8">
        <w:rPr>
          <w:rStyle w:val="Literal"/>
        </w:rPr>
        <w:t>30</w:t>
      </w:r>
      <w:r w:rsidRPr="005A2588">
        <w:rPr>
          <w:lang w:eastAsia="en-GB"/>
        </w:rPr>
        <w:t xml:space="preserve"> and a height of </w:t>
      </w:r>
      <w:r w:rsidRPr="00FB33C8">
        <w:rPr>
          <w:rStyle w:val="Literal"/>
        </w:rPr>
        <w:t>50</w:t>
      </w:r>
      <w:r w:rsidR="00531786">
        <w:rPr>
          <w:lang w:eastAsia="en-GB"/>
        </w:rPr>
        <w:t xml:space="preserve"> </w:t>
      </w:r>
      <w:r w:rsidR="00531786" w:rsidRPr="00AC00B2">
        <w:rPr>
          <w:rStyle w:val="CodeAnnotation"/>
        </w:rPr>
        <w:t>3</w:t>
      </w:r>
      <w:r w:rsidRPr="005A2588">
        <w:rPr>
          <w:lang w:eastAsia="en-GB"/>
        </w:rPr>
        <w:t>.</w:t>
      </w:r>
    </w:p>
    <w:p w14:paraId="212D4EA3" w14:textId="5C6D11E5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Our </w:t>
      </w:r>
      <w:r w:rsidRPr="00604091">
        <w:rPr>
          <w:rStyle w:val="Literal"/>
        </w:rPr>
        <w:t>area</w:t>
      </w:r>
      <w:r w:rsidRPr="00604091">
        <w:t xml:space="preserve"> function is now defined with one parameter, which we’ve named</w:t>
      </w:r>
      <w:r w:rsidR="00604091" w:rsidRPr="00604091">
        <w:t xml:space="preserve"> </w:t>
      </w:r>
      <w:r w:rsidRPr="00604091">
        <w:rPr>
          <w:rStyle w:val="Literal"/>
        </w:rPr>
        <w:t>rectangle</w:t>
      </w:r>
      <w:r w:rsidRPr="00604091">
        <w:t xml:space="preserve">, whose type is an immutable borrow of a struct </w:t>
      </w:r>
      <w:r w:rsidRPr="00604091">
        <w:rPr>
          <w:rStyle w:val="Literal"/>
        </w:rPr>
        <w:t>Rectangle</w:t>
      </w:r>
      <w:r w:rsidR="00604091" w:rsidRPr="00604091">
        <w:t xml:space="preserve"> </w:t>
      </w:r>
      <w:r w:rsidRPr="00604091">
        <w:t>instance</w:t>
      </w:r>
      <w:r w:rsidR="00D41096">
        <w:t xml:space="preserve"> </w:t>
      </w:r>
      <w:r w:rsidR="00D41096" w:rsidRPr="00AC00B2">
        <w:rPr>
          <w:rStyle w:val="CodeAnnotation"/>
        </w:rPr>
        <w:t>4</w:t>
      </w:r>
      <w:r w:rsidRPr="00604091">
        <w:t xml:space="preserve">. As mentioned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4</w:t>
      </w:r>
      <w:r w:rsidRPr="00604091">
        <w:t>, we want to borrow the struct rather than</w:t>
      </w:r>
      <w:r w:rsidR="00604091" w:rsidRPr="00604091">
        <w:t xml:space="preserve"> </w:t>
      </w:r>
      <w:r w:rsidRPr="00604091">
        <w:t xml:space="preserve">take ownership of it. This way, </w:t>
      </w:r>
      <w:r w:rsidRPr="00604091">
        <w:rPr>
          <w:rStyle w:val="Literal"/>
        </w:rPr>
        <w:t>main</w:t>
      </w:r>
      <w:r w:rsidRPr="00604091">
        <w:t xml:space="preserve"> retains its ownership and can continue</w:t>
      </w:r>
      <w:r w:rsidR="00604091" w:rsidRPr="00604091">
        <w:t xml:space="preserve"> </w:t>
      </w:r>
      <w:r w:rsidRPr="00604091">
        <w:t xml:space="preserve">using </w:t>
      </w:r>
      <w:r w:rsidRPr="00604091">
        <w:rPr>
          <w:rStyle w:val="Literal"/>
        </w:rPr>
        <w:t>rect1</w:t>
      </w:r>
      <w:r w:rsidRPr="00604091">
        <w:t xml:space="preserve">, which is the reason we use the </w:t>
      </w:r>
      <w:r w:rsidRPr="00604091">
        <w:rPr>
          <w:rStyle w:val="Literal"/>
        </w:rPr>
        <w:t>&amp;</w:t>
      </w:r>
      <w:r w:rsidRPr="005A2588">
        <w:rPr>
          <w:lang w:eastAsia="en-GB"/>
        </w:rPr>
        <w:t xml:space="preserve"> in the function signature and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where we call the function.</w:t>
      </w:r>
    </w:p>
    <w:p w14:paraId="622E8E5E" w14:textId="421D0C23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The </w:t>
      </w:r>
      <w:r w:rsidRPr="00604091">
        <w:rPr>
          <w:rStyle w:val="Literal"/>
        </w:rPr>
        <w:t>area</w:t>
      </w:r>
      <w:r w:rsidRPr="00604091">
        <w:t xml:space="preserve"> function accesses the </w:t>
      </w:r>
      <w:r w:rsidRPr="00604091">
        <w:rPr>
          <w:rStyle w:val="Literal"/>
        </w:rPr>
        <w:t>width</w:t>
      </w:r>
      <w:r w:rsidRPr="00604091">
        <w:t xml:space="preserve"> and </w:t>
      </w:r>
      <w:r w:rsidRPr="00604091">
        <w:rPr>
          <w:rStyle w:val="Literal"/>
        </w:rPr>
        <w:t>height</w:t>
      </w:r>
      <w:r w:rsidRPr="00604091">
        <w:t xml:space="preserve"> fields of the </w:t>
      </w:r>
      <w:r w:rsidRPr="00604091">
        <w:rPr>
          <w:rStyle w:val="Literal"/>
        </w:rPr>
        <w:t>Rectangle</w:t>
      </w:r>
      <w:r w:rsidR="00604091" w:rsidRPr="00604091">
        <w:t xml:space="preserve"> </w:t>
      </w:r>
      <w:r w:rsidRPr="00604091">
        <w:t>instance</w:t>
      </w:r>
      <w:r w:rsidR="00113870">
        <w:t xml:space="preserve"> </w:t>
      </w:r>
      <w:r w:rsidR="00113870" w:rsidRPr="00AC00B2">
        <w:rPr>
          <w:rStyle w:val="CodeAnnotation"/>
        </w:rPr>
        <w:t>5</w:t>
      </w:r>
      <w:r w:rsidRPr="00604091">
        <w:t xml:space="preserve"> (note that accessing fields of a borrowed struct instance does not</w:t>
      </w:r>
      <w:r w:rsidR="00604091" w:rsidRPr="00604091">
        <w:t xml:space="preserve"> </w:t>
      </w:r>
      <w:r w:rsidRPr="00604091">
        <w:t>move the field values, which is why you often see borrows of structs). Our</w:t>
      </w:r>
      <w:r w:rsidR="00604091" w:rsidRPr="00604091">
        <w:t xml:space="preserve"> </w:t>
      </w:r>
      <w:r w:rsidRPr="00604091">
        <w:t xml:space="preserve">function signature for </w:t>
      </w:r>
      <w:r w:rsidRPr="00604091">
        <w:rPr>
          <w:rStyle w:val="Literal"/>
        </w:rPr>
        <w:t>area</w:t>
      </w:r>
      <w:r w:rsidRPr="00604091">
        <w:t xml:space="preserve"> now says exactly what we mean: calculate the area</w:t>
      </w:r>
      <w:r w:rsidR="00604091" w:rsidRPr="00604091">
        <w:t xml:space="preserve"> </w:t>
      </w:r>
      <w:r w:rsidRPr="00604091">
        <w:t xml:space="preserve">of </w:t>
      </w:r>
      <w:r w:rsidRPr="00604091">
        <w:rPr>
          <w:rStyle w:val="Literal"/>
        </w:rPr>
        <w:t>Rectangle</w:t>
      </w:r>
      <w:r w:rsidRPr="00604091">
        <w:t xml:space="preserve">, using its </w:t>
      </w:r>
      <w:r w:rsidRPr="00604091">
        <w:rPr>
          <w:rStyle w:val="Literal"/>
        </w:rPr>
        <w:t>width</w:t>
      </w:r>
      <w:r w:rsidRPr="00604091">
        <w:t xml:space="preserve"> and </w:t>
      </w:r>
      <w:r w:rsidRPr="00604091">
        <w:rPr>
          <w:rStyle w:val="Literal"/>
        </w:rPr>
        <w:t>height</w:t>
      </w:r>
      <w:r w:rsidRPr="00604091">
        <w:t xml:space="preserve"> fields. This conveys that the</w:t>
      </w:r>
      <w:r w:rsidR="00604091" w:rsidRPr="00604091">
        <w:t xml:space="preserve"> </w:t>
      </w:r>
      <w:r w:rsidRPr="00604091">
        <w:t>width and height are related to each other, and it gives descriptive names to</w:t>
      </w:r>
      <w:r w:rsidR="00604091" w:rsidRPr="00604091">
        <w:t xml:space="preserve"> </w:t>
      </w:r>
      <w:r w:rsidRPr="00604091">
        <w:t xml:space="preserve">the values rather than using the tuple index values of </w:t>
      </w:r>
      <w:r w:rsidRPr="00604091">
        <w:rPr>
          <w:rStyle w:val="Literal"/>
        </w:rPr>
        <w:t>0</w:t>
      </w:r>
      <w:r w:rsidRPr="00604091">
        <w:t xml:space="preserve"> and </w:t>
      </w:r>
      <w:r w:rsidRPr="00604091">
        <w:rPr>
          <w:rStyle w:val="Literal"/>
        </w:rPr>
        <w:t>1</w:t>
      </w:r>
      <w:r w:rsidRPr="005A2588">
        <w:rPr>
          <w:lang w:eastAsia="en-GB"/>
        </w:rPr>
        <w:t>. This is a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win for clarity.</w:t>
      </w:r>
    </w:p>
    <w:bookmarkStart w:id="18" w:name="adding-useful-functionality-with-derived"/>
    <w:bookmarkStart w:id="19" w:name="_Toc106888477"/>
    <w:bookmarkEnd w:id="18"/>
    <w:p w14:paraId="5BEA204B" w14:textId="347750D8" w:rsidR="005A2588" w:rsidRPr="005A2588" w:rsidRDefault="005F226C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"derive annotation startRange" </w:instrText>
      </w:r>
      <w:r>
        <w:rPr>
          <w:lang w:eastAsia="en-GB"/>
        </w:rPr>
        <w:fldChar w:fldCharType="end"/>
      </w:r>
      <w:r w:rsidR="000E2FC5">
        <w:rPr>
          <w:lang w:eastAsia="en-GB"/>
        </w:rPr>
        <w:fldChar w:fldCharType="begin"/>
      </w:r>
      <w:r w:rsidR="000E2FC5">
        <w:instrText xml:space="preserve"> XE "traits:derived startRange" </w:instrText>
      </w:r>
      <w:r w:rsidR="000E2FC5">
        <w:rPr>
          <w:lang w:eastAsia="en-GB"/>
        </w:rPr>
        <w:fldChar w:fldCharType="end"/>
      </w:r>
      <w:r w:rsidR="005A2588" w:rsidRPr="005A2588">
        <w:rPr>
          <w:lang w:eastAsia="en-GB"/>
        </w:rPr>
        <w:t>Adding Useful Functionality with Derived Traits</w:t>
      </w:r>
      <w:bookmarkEnd w:id="19"/>
    </w:p>
    <w:p w14:paraId="3FE5D522" w14:textId="60743E81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It’d be useful to be able to print an instance of </w:t>
      </w:r>
      <w:r w:rsidRPr="00604091">
        <w:rPr>
          <w:rStyle w:val="Literal"/>
        </w:rPr>
        <w:t>Rectangle</w:t>
      </w:r>
      <w:r w:rsidRPr="00604091">
        <w:t xml:space="preserve"> while we’re</w:t>
      </w:r>
      <w:r w:rsidR="00604091" w:rsidRPr="00604091">
        <w:t xml:space="preserve"> </w:t>
      </w:r>
      <w:r w:rsidRPr="00604091">
        <w:t>debugging our program and see the values for all its fields. Listing 5-11 tries</w:t>
      </w:r>
      <w:r w:rsidR="00604091" w:rsidRPr="00604091">
        <w:t xml:space="preserve"> </w:t>
      </w:r>
      <w:r w:rsidRPr="00604091">
        <w:t xml:space="preserve">using the </w:t>
      </w:r>
      <w:r w:rsidRPr="00604091">
        <w:rPr>
          <w:rStyle w:val="Literal"/>
        </w:rPr>
        <w:t>println!</w:t>
      </w:r>
      <w:r w:rsidRPr="005A2588">
        <w:rPr>
          <w:lang w:eastAsia="en-GB"/>
        </w:rPr>
        <w:t xml:space="preserve"> macro as we have used in previous chapters. This won’t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work, however.</w:t>
      </w:r>
    </w:p>
    <w:p w14:paraId="6F2E44CD" w14:textId="0AD1F8AB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5D12694D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struct Rectangle {</w:t>
      </w:r>
    </w:p>
    <w:p w14:paraId="265EA07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width: u32,</w:t>
      </w:r>
    </w:p>
    <w:p w14:paraId="173FBC5F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height: u32,</w:t>
      </w:r>
    </w:p>
    <w:p w14:paraId="032A3DA4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068B67BE" w14:textId="77777777" w:rsidR="005A2588" w:rsidRPr="004817CE" w:rsidRDefault="005A2588" w:rsidP="00604091">
      <w:pPr>
        <w:pStyle w:val="Code"/>
        <w:rPr>
          <w:rStyle w:val="LiteralGray"/>
        </w:rPr>
      </w:pPr>
    </w:p>
    <w:p w14:paraId="2D17891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7AF40AF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let rect1 = Rectangle {</w:t>
      </w:r>
    </w:p>
    <w:p w14:paraId="7F56B1AF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width: 30,</w:t>
      </w:r>
    </w:p>
    <w:p w14:paraId="3BEB957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height: 50,</w:t>
      </w:r>
    </w:p>
    <w:p w14:paraId="57D1B8B1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23A73C90" w14:textId="77777777" w:rsidR="005A2588" w:rsidRPr="005A2588" w:rsidRDefault="005A2588" w:rsidP="00604091">
      <w:pPr>
        <w:pStyle w:val="Code"/>
        <w:rPr>
          <w:lang w:eastAsia="en-GB"/>
        </w:rPr>
      </w:pPr>
    </w:p>
    <w:p w14:paraId="61CB271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println!("rect1 is {}", rect1);</w:t>
      </w:r>
    </w:p>
    <w:p w14:paraId="49A89CB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648FF044" w14:textId="67D950B7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Attempting to print a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instance</w:t>
      </w:r>
    </w:p>
    <w:p w14:paraId="010142DD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When we compile this code, we get an error with this core message:</w:t>
      </w:r>
    </w:p>
    <w:p w14:paraId="286EC9D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error[E0277]: `Rectangle` doesn't implement `std::fmt::Display`</w:t>
      </w:r>
    </w:p>
    <w:p w14:paraId="3D410CE0" w14:textId="2DB1D329" w:rsidR="005A2588" w:rsidRPr="005A2588" w:rsidRDefault="00717E1C" w:rsidP="00604091">
      <w:pPr>
        <w:pStyle w:val="Body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"Display trait startRange" </w:instrText>
      </w:r>
      <w:r>
        <w:rPr>
          <w:lang w:eastAsia="en-GB"/>
        </w:rPr>
        <w:fldChar w:fldCharType="end"/>
      </w:r>
      <w:r w:rsidR="005A2588" w:rsidRPr="00604091">
        <w:t xml:space="preserve">The </w:t>
      </w:r>
      <w:r w:rsidR="005A2588" w:rsidRPr="00604091">
        <w:rPr>
          <w:rStyle w:val="Literal"/>
        </w:rPr>
        <w:t>println!</w:t>
      </w:r>
      <w:r w:rsidR="005A2588" w:rsidRPr="00604091">
        <w:t xml:space="preserve"> macro can do many kinds of formatting, and by default, the curly</w:t>
      </w:r>
      <w:r w:rsidR="00604091" w:rsidRPr="00604091">
        <w:t xml:space="preserve"> </w:t>
      </w:r>
      <w:r w:rsidR="005A2588" w:rsidRPr="00604091">
        <w:t xml:space="preserve">brackets tell </w:t>
      </w:r>
      <w:r w:rsidR="005A2588" w:rsidRPr="00604091">
        <w:rPr>
          <w:rStyle w:val="Literal"/>
        </w:rPr>
        <w:t>println!</w:t>
      </w:r>
      <w:r w:rsidR="005A2588" w:rsidRPr="00604091">
        <w:t xml:space="preserve"> to use formatting known as </w:t>
      </w:r>
      <w:r w:rsidR="005A2588" w:rsidRPr="00604091">
        <w:rPr>
          <w:rStyle w:val="Literal"/>
        </w:rPr>
        <w:t>Display</w:t>
      </w:r>
      <w:r w:rsidR="005A2588" w:rsidRPr="00604091">
        <w:t>: output intended</w:t>
      </w:r>
      <w:r w:rsidR="00604091" w:rsidRPr="00604091">
        <w:t xml:space="preserve"> </w:t>
      </w:r>
      <w:r w:rsidR="005A2588" w:rsidRPr="00604091">
        <w:t>for direct end user consumption. The primitive types we’ve seen so far</w:t>
      </w:r>
      <w:r w:rsidR="00604091" w:rsidRPr="00604091">
        <w:t xml:space="preserve"> </w:t>
      </w:r>
      <w:r w:rsidR="005A2588" w:rsidRPr="00604091">
        <w:t xml:space="preserve">implement </w:t>
      </w:r>
      <w:r w:rsidR="005A2588" w:rsidRPr="00604091">
        <w:rPr>
          <w:rStyle w:val="Literal"/>
        </w:rPr>
        <w:t>Display</w:t>
      </w:r>
      <w:r w:rsidR="005A2588" w:rsidRPr="00604091">
        <w:t xml:space="preserve"> by default because there’s only one way you’d want to show</w:t>
      </w:r>
      <w:r w:rsidR="00604091" w:rsidRPr="00604091">
        <w:t xml:space="preserve"> </w:t>
      </w:r>
      <w:r w:rsidR="005A2588" w:rsidRPr="00604091">
        <w:t xml:space="preserve">a </w:t>
      </w:r>
      <w:r w:rsidR="005A2588" w:rsidRPr="00604091">
        <w:rPr>
          <w:rStyle w:val="Literal"/>
        </w:rPr>
        <w:t>1</w:t>
      </w:r>
      <w:r w:rsidR="005A2588" w:rsidRPr="00604091">
        <w:t xml:space="preserve"> or any other primitive type to a user. But with structs, the way</w:t>
      </w:r>
      <w:r w:rsidR="00604091" w:rsidRPr="00604091">
        <w:t xml:space="preserve"> </w:t>
      </w:r>
      <w:r w:rsidR="005A2588" w:rsidRPr="00604091">
        <w:rPr>
          <w:rStyle w:val="Literal"/>
        </w:rPr>
        <w:t>println!</w:t>
      </w:r>
      <w:r w:rsidR="005A2588" w:rsidRPr="00604091">
        <w:t xml:space="preserve"> should format the output is less clear because there are more</w:t>
      </w:r>
      <w:r w:rsidR="00604091" w:rsidRPr="00604091">
        <w:t xml:space="preserve"> </w:t>
      </w:r>
      <w:r w:rsidR="005A2588" w:rsidRPr="00604091">
        <w:t>display possibilities: Do you want commas or not? Do you want to print the</w:t>
      </w:r>
      <w:r w:rsidR="00604091" w:rsidRPr="00604091">
        <w:t xml:space="preserve"> </w:t>
      </w:r>
      <w:r w:rsidR="005A2588" w:rsidRPr="00604091">
        <w:t>curly brackets? Should all the fields be shown? Due to this ambiguity, Rust</w:t>
      </w:r>
      <w:r w:rsidR="00604091" w:rsidRPr="00604091">
        <w:t xml:space="preserve"> </w:t>
      </w:r>
      <w:r w:rsidR="005A2588" w:rsidRPr="00604091">
        <w:t>doesn’t try to guess what we want, and structs don’t have a provided</w:t>
      </w:r>
      <w:r w:rsidR="00604091" w:rsidRPr="00604091">
        <w:t xml:space="preserve"> </w:t>
      </w:r>
      <w:r w:rsidR="005A2588" w:rsidRPr="00604091">
        <w:t xml:space="preserve">implementation of </w:t>
      </w:r>
      <w:r w:rsidR="005A2588" w:rsidRPr="00604091">
        <w:rPr>
          <w:rStyle w:val="Literal"/>
        </w:rPr>
        <w:t>Display</w:t>
      </w:r>
      <w:r w:rsidR="005A2588" w:rsidRPr="00604091">
        <w:t xml:space="preserve"> to use with </w:t>
      </w:r>
      <w:r w:rsidR="005A2588" w:rsidRPr="00604091">
        <w:rPr>
          <w:rStyle w:val="Literal"/>
        </w:rPr>
        <w:t>println!</w:t>
      </w:r>
      <w:r w:rsidR="005A2588" w:rsidRPr="00604091">
        <w:t xml:space="preserve"> and the </w:t>
      </w:r>
      <w:r w:rsidR="005A2588" w:rsidRPr="00604091">
        <w:rPr>
          <w:rStyle w:val="Literal"/>
        </w:rPr>
        <w:t>{}</w:t>
      </w:r>
      <w:r w:rsidR="005A2588" w:rsidRPr="005A2588">
        <w:rPr>
          <w:lang w:eastAsia="en-GB"/>
        </w:rPr>
        <w:t xml:space="preserve"> placeholder.</w:t>
      </w:r>
      <w:r>
        <w:rPr>
          <w:lang w:eastAsia="en-GB"/>
        </w:rPr>
        <w:fldChar w:fldCharType="begin"/>
      </w:r>
      <w:r>
        <w:instrText xml:space="preserve"> XE "Display trait endRange" </w:instrText>
      </w:r>
      <w:r>
        <w:rPr>
          <w:lang w:eastAsia="en-GB"/>
        </w:rPr>
        <w:fldChar w:fldCharType="end"/>
      </w:r>
    </w:p>
    <w:p w14:paraId="0397CA54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If we continue reading the errors, we’ll find this helpful note:</w:t>
      </w:r>
    </w:p>
    <w:p w14:paraId="7139A552" w14:textId="77777777" w:rsidR="005A2588" w:rsidRPr="005A2588" w:rsidRDefault="005A2588" w:rsidP="00A82635">
      <w:pPr>
        <w:pStyle w:val="CodeWide"/>
        <w:rPr>
          <w:lang w:eastAsia="en-GB"/>
        </w:rPr>
      </w:pPr>
      <w:r w:rsidRPr="005A2588">
        <w:rPr>
          <w:lang w:eastAsia="en-GB"/>
        </w:rPr>
        <w:t>= help: the trait `std::fmt::Display` is not implemented for `Rectangle`</w:t>
      </w:r>
    </w:p>
    <w:p w14:paraId="4B882C74" w14:textId="77777777" w:rsidR="005A2588" w:rsidRPr="005A2588" w:rsidRDefault="005A2588" w:rsidP="00A82635">
      <w:pPr>
        <w:pStyle w:val="CodeWide"/>
        <w:rPr>
          <w:lang w:eastAsia="en-GB"/>
        </w:rPr>
      </w:pPr>
      <w:r w:rsidRPr="005A2588">
        <w:rPr>
          <w:lang w:eastAsia="en-GB"/>
        </w:rPr>
        <w:t>= note: in format strings you may be able to use `{:?}` (or {:#?} for pretty-print) instead</w:t>
      </w:r>
    </w:p>
    <w:p w14:paraId="421E4D1C" w14:textId="18FF8897" w:rsidR="005A2588" w:rsidRPr="005A2588" w:rsidRDefault="00C012CF" w:rsidP="00604091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"Debug trait startRange" </w:instrText>
      </w:r>
      <w:r>
        <w:rPr>
          <w:lang w:eastAsia="en-GB"/>
        </w:rPr>
        <w:fldChar w:fldCharType="end"/>
      </w:r>
      <w:r w:rsidR="005A2588" w:rsidRPr="00604091">
        <w:t xml:space="preserve">Let’s try it! The </w:t>
      </w:r>
      <w:r w:rsidR="005A2588" w:rsidRPr="00604091">
        <w:rPr>
          <w:rStyle w:val="Literal"/>
        </w:rPr>
        <w:t>println!</w:t>
      </w:r>
      <w:r w:rsidR="005A2588" w:rsidRPr="00604091">
        <w:t xml:space="preserve"> macro call will now look like </w:t>
      </w:r>
      <w:r w:rsidR="005A2588" w:rsidRPr="00604091">
        <w:rPr>
          <w:rStyle w:val="Literal"/>
        </w:rPr>
        <w:t>println!("rect1 is {:?}", rect1);</w:t>
      </w:r>
      <w:r w:rsidR="005A2588" w:rsidRPr="00604091">
        <w:t xml:space="preserve">. Putting the specifier </w:t>
      </w:r>
      <w:r w:rsidR="005A2588" w:rsidRPr="00604091">
        <w:rPr>
          <w:rStyle w:val="Literal"/>
        </w:rPr>
        <w:t>:?</w:t>
      </w:r>
      <w:r w:rsidR="005A2588" w:rsidRPr="00604091">
        <w:t xml:space="preserve"> inside the curly brackets tells</w:t>
      </w:r>
      <w:r w:rsidR="00604091" w:rsidRPr="00604091">
        <w:t xml:space="preserve"> </w:t>
      </w:r>
      <w:r w:rsidR="005A2588" w:rsidRPr="00604091">
        <w:rPr>
          <w:rStyle w:val="Literal"/>
        </w:rPr>
        <w:t>println!</w:t>
      </w:r>
      <w:r w:rsidR="005A2588" w:rsidRPr="00604091">
        <w:t xml:space="preserve"> we want to use an output format called </w:t>
      </w:r>
      <w:r w:rsidR="005A2588" w:rsidRPr="00604091">
        <w:rPr>
          <w:rStyle w:val="Literal"/>
        </w:rPr>
        <w:t>Debug</w:t>
      </w:r>
      <w:r w:rsidR="005A2588" w:rsidRPr="00604091">
        <w:t xml:space="preserve">. The </w:t>
      </w:r>
      <w:r w:rsidR="005A2588" w:rsidRPr="00604091">
        <w:rPr>
          <w:rStyle w:val="Literal"/>
        </w:rPr>
        <w:t>Debug</w:t>
      </w:r>
      <w:r w:rsidR="005A2588" w:rsidRPr="005A2588">
        <w:rPr>
          <w:lang w:eastAsia="en-GB"/>
        </w:rPr>
        <w:t xml:space="preserve"> trait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enables us to print our struct in a way that is useful for developers so we can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see its value while we’re debugging our code.</w:t>
      </w:r>
    </w:p>
    <w:p w14:paraId="1F810563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Compile the code with this change. Drat! We still get an error:</w:t>
      </w:r>
    </w:p>
    <w:p w14:paraId="33B8751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error[E0277]: `Rectangle` doesn't implement `Debug`</w:t>
      </w:r>
    </w:p>
    <w:p w14:paraId="4671C4AF" w14:textId="7777777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But again, the compiler gives us a helpful note:</w:t>
      </w:r>
    </w:p>
    <w:p w14:paraId="15933DA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= help: the trait `Debug` is not implemented for `Rectangle`</w:t>
      </w:r>
    </w:p>
    <w:p w14:paraId="4CB1CFF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= note: add `#[derive(Debug)]` or manually implement `Debug`</w:t>
      </w:r>
    </w:p>
    <w:p w14:paraId="5C851B50" w14:textId="44A3E4DE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Rust </w:t>
      </w:r>
      <w:r w:rsidRPr="00A82635">
        <w:rPr>
          <w:rStyle w:val="Italic"/>
        </w:rPr>
        <w:t>does</w:t>
      </w:r>
      <w:r w:rsidRPr="00604091">
        <w:t xml:space="preserve"> include functionality to print out debugging information, but we</w:t>
      </w:r>
      <w:r w:rsidR="00604091" w:rsidRPr="00604091">
        <w:t xml:space="preserve"> </w:t>
      </w:r>
      <w:r w:rsidRPr="00604091">
        <w:t>have to explicitly opt in to make that functionality available for our struct.</w:t>
      </w:r>
      <w:r w:rsidR="00604091" w:rsidRPr="00604091">
        <w:t xml:space="preserve"> </w:t>
      </w:r>
      <w:r w:rsidRPr="00604091">
        <w:t xml:space="preserve">To do that, we add the outer attribute </w:t>
      </w:r>
      <w:r w:rsidRPr="00604091">
        <w:rPr>
          <w:rStyle w:val="Literal"/>
        </w:rPr>
        <w:t>#[derive(Debug)]</w:t>
      </w:r>
      <w:r w:rsidRPr="005A2588">
        <w:rPr>
          <w:lang w:eastAsia="en-GB"/>
        </w:rPr>
        <w:t xml:space="preserve"> just before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struct definition, as shown in Listing 5-12.</w:t>
      </w:r>
    </w:p>
    <w:p w14:paraId="7975B64F" w14:textId="343D6980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33DFE44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#[derive(Debug)]</w:t>
      </w:r>
    </w:p>
    <w:p w14:paraId="2F44F06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struct Rectangle {</w:t>
      </w:r>
    </w:p>
    <w:p w14:paraId="02C66D64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width: u32,</w:t>
      </w:r>
    </w:p>
    <w:p w14:paraId="115F58F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height: u32,</w:t>
      </w:r>
    </w:p>
    <w:p w14:paraId="11E5BC94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35803C01" w14:textId="77777777" w:rsidR="005A2588" w:rsidRPr="004817CE" w:rsidRDefault="005A2588" w:rsidP="00604091">
      <w:pPr>
        <w:pStyle w:val="Code"/>
        <w:rPr>
          <w:rStyle w:val="LiteralGray"/>
        </w:rPr>
      </w:pPr>
    </w:p>
    <w:p w14:paraId="138ABBB9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4C505504" w14:textId="77777777" w:rsidR="005A2588" w:rsidRPr="004817CE" w:rsidRDefault="005A2588" w:rsidP="00604091">
      <w:pPr>
        <w:pStyle w:val="Code"/>
        <w:rPr>
          <w:rStyle w:val="LiteralGray"/>
        </w:rPr>
      </w:pPr>
      <w:r w:rsidRPr="005A2588">
        <w:rPr>
          <w:lang w:eastAsia="en-GB"/>
        </w:rPr>
        <w:t xml:space="preserve">    </w:t>
      </w:r>
      <w:r w:rsidRPr="004817CE">
        <w:rPr>
          <w:rStyle w:val="LiteralGray"/>
        </w:rPr>
        <w:t>let rect1 = Rectangle {</w:t>
      </w:r>
    </w:p>
    <w:p w14:paraId="40DA45C2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width: 30,</w:t>
      </w:r>
    </w:p>
    <w:p w14:paraId="10B2EC0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height: 50,</w:t>
      </w:r>
    </w:p>
    <w:p w14:paraId="3B14DBF9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2A47B1BB" w14:textId="77777777" w:rsidR="005A2588" w:rsidRPr="004817CE" w:rsidRDefault="005A2588" w:rsidP="00604091">
      <w:pPr>
        <w:pStyle w:val="Code"/>
        <w:rPr>
          <w:rStyle w:val="LiteralGray"/>
        </w:rPr>
      </w:pPr>
    </w:p>
    <w:p w14:paraId="1B7A1758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println!("rect1 is</w:t>
      </w:r>
      <w:r w:rsidRPr="005A2588">
        <w:rPr>
          <w:lang w:eastAsia="en-GB"/>
        </w:rPr>
        <w:t xml:space="preserve"> {:?}</w:t>
      </w:r>
      <w:r w:rsidRPr="004817CE">
        <w:rPr>
          <w:rStyle w:val="LiteralGray"/>
        </w:rPr>
        <w:t>", rect1);</w:t>
      </w:r>
    </w:p>
    <w:p w14:paraId="35DE5E9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2EDF959B" w14:textId="7FFE0877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lastRenderedPageBreak/>
        <w:t xml:space="preserve">Adding the attribute to derive the </w:t>
      </w:r>
      <w:r w:rsidRPr="00604091">
        <w:rPr>
          <w:rStyle w:val="Literal"/>
        </w:rPr>
        <w:t>Debug</w:t>
      </w:r>
      <w:r w:rsidRPr="00604091">
        <w:t xml:space="preserve"> trait and printing the</w:t>
      </w:r>
      <w:r w:rsidR="00604091" w:rsidRPr="00604091">
        <w:t xml:space="preserve">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instance using debug formatting</w:t>
      </w:r>
    </w:p>
    <w:p w14:paraId="527B317A" w14:textId="1CEB0478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Now when we run the program, we won’t get any errors, and we’ll see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following output:</w:t>
      </w:r>
    </w:p>
    <w:p w14:paraId="1EB542C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rect1 is Rectangle { width: 30, height: 50 }</w:t>
      </w:r>
    </w:p>
    <w:p w14:paraId="2ACF5164" w14:textId="5C5DBA65" w:rsidR="005A2588" w:rsidRPr="005A2588" w:rsidRDefault="005A2588" w:rsidP="00604091">
      <w:pPr>
        <w:pStyle w:val="Body"/>
        <w:rPr>
          <w:lang w:eastAsia="en-GB"/>
        </w:rPr>
      </w:pPr>
      <w:r w:rsidRPr="00604091">
        <w:t>Nice! It’s not the prettiest output, but it shows the values of all the fields</w:t>
      </w:r>
      <w:r w:rsidR="00604091" w:rsidRPr="00604091">
        <w:t xml:space="preserve"> </w:t>
      </w:r>
      <w:r w:rsidRPr="00604091">
        <w:t>for this instance, which would definitely help during debugging. When we have</w:t>
      </w:r>
      <w:r w:rsidR="00604091" w:rsidRPr="00604091">
        <w:t xml:space="preserve"> </w:t>
      </w:r>
      <w:r w:rsidRPr="00604091">
        <w:t>larger structs, it’s useful to have output that’s a bit easier to read; in</w:t>
      </w:r>
      <w:r w:rsidR="00604091" w:rsidRPr="00604091">
        <w:t xml:space="preserve"> </w:t>
      </w:r>
      <w:r w:rsidRPr="00604091">
        <w:t xml:space="preserve">those cases, we can use </w:t>
      </w:r>
      <w:r w:rsidRPr="00604091">
        <w:rPr>
          <w:rStyle w:val="Literal"/>
        </w:rPr>
        <w:t>{:#?}</w:t>
      </w:r>
      <w:r w:rsidRPr="00604091">
        <w:t xml:space="preserve"> instead of </w:t>
      </w:r>
      <w:r w:rsidRPr="00604091">
        <w:rPr>
          <w:rStyle w:val="Literal"/>
        </w:rPr>
        <w:t>{:?}</w:t>
      </w:r>
      <w:r w:rsidRPr="00604091">
        <w:t xml:space="preserve"> in the </w:t>
      </w:r>
      <w:r w:rsidRPr="00604091">
        <w:rPr>
          <w:rStyle w:val="Literal"/>
        </w:rPr>
        <w:t>println!</w:t>
      </w:r>
      <w:r w:rsidRPr="00604091">
        <w:t xml:space="preserve"> string.</w:t>
      </w:r>
      <w:r w:rsidR="00604091" w:rsidRPr="00604091">
        <w:t xml:space="preserve"> </w:t>
      </w:r>
      <w:r w:rsidRPr="00604091">
        <w:t xml:space="preserve">In this example, using the </w:t>
      </w:r>
      <w:r w:rsidRPr="00604091">
        <w:rPr>
          <w:rStyle w:val="Literal"/>
        </w:rPr>
        <w:t>{:#?}</w:t>
      </w:r>
      <w:r w:rsidRPr="005A2588">
        <w:rPr>
          <w:lang w:eastAsia="en-GB"/>
        </w:rPr>
        <w:t xml:space="preserve"> style will output</w:t>
      </w:r>
      <w:r w:rsidR="001662E1">
        <w:rPr>
          <w:lang w:eastAsia="en-GB"/>
        </w:rPr>
        <w:t xml:space="preserve"> the following</w:t>
      </w:r>
      <w:r w:rsidRPr="005A2588">
        <w:rPr>
          <w:lang w:eastAsia="en-GB"/>
        </w:rPr>
        <w:t>:</w:t>
      </w:r>
    </w:p>
    <w:p w14:paraId="0B78F71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rect1 is Rectangle {</w:t>
      </w:r>
    </w:p>
    <w:p w14:paraId="3AAB934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width: 30,</w:t>
      </w:r>
    </w:p>
    <w:p w14:paraId="633E02E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height: 50,</w:t>
      </w:r>
    </w:p>
    <w:p w14:paraId="5D023846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3935C5E6" w14:textId="45AE5450" w:rsidR="005A2588" w:rsidRPr="005A2588" w:rsidRDefault="009855D6" w:rsidP="001662E1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"dbg! macro startRange" </w:instrText>
      </w:r>
      <w:r>
        <w:rPr>
          <w:lang w:eastAsia="en-GB"/>
        </w:rPr>
        <w:fldChar w:fldCharType="end"/>
      </w:r>
      <w:r w:rsidR="005A2588" w:rsidRPr="00604091">
        <w:t xml:space="preserve">Another way to print out a value using the </w:t>
      </w:r>
      <w:r w:rsidR="005A2588" w:rsidRPr="00604091">
        <w:rPr>
          <w:rStyle w:val="Literal"/>
        </w:rPr>
        <w:t>Debug</w:t>
      </w:r>
      <w:r w:rsidR="005A2588" w:rsidRPr="00604091">
        <w:t xml:space="preserve"> format is to use the </w:t>
      </w:r>
      <w:r w:rsidR="005A2588" w:rsidRPr="00604091">
        <w:rPr>
          <w:rStyle w:val="Literal"/>
        </w:rPr>
        <w:t>dbg!</w:t>
      </w:r>
      <w:r w:rsidR="00604091" w:rsidRPr="00604091">
        <w:t xml:space="preserve"> </w:t>
      </w:r>
      <w:r w:rsidR="005A2588" w:rsidRPr="00604091">
        <w:t xml:space="preserve">macro, which takes ownership of an expression (as opposed to </w:t>
      </w:r>
      <w:r w:rsidR="005A2588" w:rsidRPr="00604091">
        <w:rPr>
          <w:rStyle w:val="Literal"/>
        </w:rPr>
        <w:t>println!</w:t>
      </w:r>
      <w:r w:rsidR="001662E1" w:rsidRPr="004817CE">
        <w:t>,</w:t>
      </w:r>
      <w:r w:rsidR="005A2588" w:rsidRPr="00604091">
        <w:t xml:space="preserve"> </w:t>
      </w:r>
      <w:r w:rsidR="001662E1">
        <w:t>which</w:t>
      </w:r>
      <w:r w:rsidR="001662E1" w:rsidRPr="00604091">
        <w:t xml:space="preserve"> </w:t>
      </w:r>
      <w:r w:rsidR="005A2588" w:rsidRPr="00604091">
        <w:t xml:space="preserve">takes a reference), prints the file and line number of where that </w:t>
      </w:r>
      <w:r w:rsidR="005A2588" w:rsidRPr="00604091">
        <w:rPr>
          <w:rStyle w:val="Literal"/>
        </w:rPr>
        <w:t>dbg!</w:t>
      </w:r>
      <w:r w:rsidR="005A2588" w:rsidRPr="005A2588">
        <w:rPr>
          <w:lang w:eastAsia="en-GB"/>
        </w:rPr>
        <w:t xml:space="preserve"> macro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 xml:space="preserve">call occurs in your code along with the </w:t>
      </w:r>
      <w:r w:rsidR="005C6CDD" w:rsidRPr="005A2588">
        <w:rPr>
          <w:lang w:eastAsia="en-GB"/>
        </w:rPr>
        <w:t>result</w:t>
      </w:r>
      <w:r w:rsidR="005C6CDD">
        <w:rPr>
          <w:lang w:eastAsia="en-GB"/>
        </w:rPr>
        <w:t>ant</w:t>
      </w:r>
      <w:r w:rsidR="005C6CDD" w:rsidRPr="005A2588">
        <w:rPr>
          <w:lang w:eastAsia="en-GB"/>
        </w:rPr>
        <w:t xml:space="preserve"> </w:t>
      </w:r>
      <w:r w:rsidR="005A2588" w:rsidRPr="005A2588">
        <w:rPr>
          <w:lang w:eastAsia="en-GB"/>
        </w:rPr>
        <w:t>value of that expression, and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>returns ownership of the value.</w:t>
      </w:r>
    </w:p>
    <w:p w14:paraId="5EF5D4AE" w14:textId="5E53AFBD" w:rsidR="005A2588" w:rsidRPr="005A2588" w:rsidRDefault="00E72860" w:rsidP="004817CE">
      <w:pPr>
        <w:pStyle w:val="Note"/>
        <w:rPr>
          <w:lang w:eastAsia="en-GB"/>
        </w:rPr>
      </w:pPr>
      <w:r w:rsidRPr="00402BF4">
        <w:rPr>
          <w:rStyle w:val="NoteHead"/>
        </w:rPr>
        <w:t>Note</w:t>
      </w:r>
      <w:r>
        <w:rPr>
          <w:lang w:eastAsia="en-GB"/>
        </w:rPr>
        <w:tab/>
      </w:r>
      <w:r w:rsidR="005A2588" w:rsidRPr="005A2588">
        <w:rPr>
          <w:lang w:eastAsia="en-GB"/>
        </w:rPr>
        <w:t xml:space="preserve">Calling the </w:t>
      </w:r>
      <w:r w:rsidR="005A2588" w:rsidRPr="00604091">
        <w:rPr>
          <w:rStyle w:val="Literal"/>
        </w:rPr>
        <w:t>dbg!</w:t>
      </w:r>
      <w:r w:rsidR="005A2588" w:rsidRPr="00604091">
        <w:t xml:space="preserve"> macro prints to the standard error console stream</w:t>
      </w:r>
      <w:r w:rsidR="00604091" w:rsidRPr="00604091">
        <w:t xml:space="preserve"> </w:t>
      </w:r>
      <w:r w:rsidR="005A2588" w:rsidRPr="00604091">
        <w:t>(</w:t>
      </w:r>
      <w:r w:rsidR="005A2588" w:rsidRPr="00604091">
        <w:rPr>
          <w:rStyle w:val="Literal"/>
        </w:rPr>
        <w:t>stderr</w:t>
      </w:r>
      <w:r w:rsidR="005A2588" w:rsidRPr="00604091">
        <w:t xml:space="preserve">), as opposed to </w:t>
      </w:r>
      <w:r w:rsidR="005A2588" w:rsidRPr="00604091">
        <w:rPr>
          <w:rStyle w:val="Literal"/>
        </w:rPr>
        <w:t>println!</w:t>
      </w:r>
      <w:r w:rsidR="00FB33C8">
        <w:t xml:space="preserve">, </w:t>
      </w:r>
      <w:r w:rsidR="005A2588" w:rsidRPr="00604091">
        <w:t>which prints to the standard output</w:t>
      </w:r>
      <w:r w:rsidR="00604091" w:rsidRPr="00604091">
        <w:t xml:space="preserve"> </w:t>
      </w:r>
      <w:r w:rsidR="005A2588" w:rsidRPr="00604091">
        <w:t>console stream (</w:t>
      </w:r>
      <w:r w:rsidR="005A2588" w:rsidRPr="00604091">
        <w:rPr>
          <w:rStyle w:val="Literal"/>
        </w:rPr>
        <w:t>stdout</w:t>
      </w:r>
      <w:r w:rsidR="005A2588" w:rsidRPr="00604091">
        <w:t xml:space="preserve">). We’ll talk more about </w:t>
      </w:r>
      <w:r w:rsidR="005A2588" w:rsidRPr="00604091">
        <w:rPr>
          <w:rStyle w:val="Literal"/>
        </w:rPr>
        <w:t>stderr</w:t>
      </w:r>
      <w:r w:rsidR="005A2588" w:rsidRPr="00604091">
        <w:t xml:space="preserve"> and </w:t>
      </w:r>
      <w:r w:rsidR="005A2588" w:rsidRPr="00604091">
        <w:rPr>
          <w:rStyle w:val="Literal"/>
        </w:rPr>
        <w:t>stdout</w:t>
      </w:r>
      <w:r w:rsidR="005A2588" w:rsidRPr="005A2588">
        <w:rPr>
          <w:lang w:eastAsia="en-GB"/>
        </w:rPr>
        <w:t xml:space="preserve"> in </w:t>
      </w:r>
      <w:r w:rsidR="005A2588" w:rsidRPr="004817CE">
        <w:rPr>
          <w:rStyle w:val="Xref"/>
        </w:rPr>
        <w:t>“Writing Error Messages to Standard Error Instead of Standard Output”</w:t>
      </w:r>
      <w:r w:rsidR="005A2588" w:rsidRPr="005A2588">
        <w:rPr>
          <w:lang w:eastAsia="en-GB"/>
        </w:rPr>
        <w:t xml:space="preserve"> </w:t>
      </w:r>
      <w:r>
        <w:rPr>
          <w:lang w:eastAsia="en-GB"/>
        </w:rPr>
        <w:t xml:space="preserve">on </w:t>
      </w:r>
      <w:r w:rsidRPr="004817CE">
        <w:rPr>
          <w:rStyle w:val="Xref"/>
        </w:rPr>
        <w:t>page XX</w:t>
      </w:r>
      <w:r w:rsidR="005A2588" w:rsidRPr="005A2588">
        <w:rPr>
          <w:lang w:eastAsia="en-GB"/>
        </w:rPr>
        <w:t>.</w:t>
      </w:r>
    </w:p>
    <w:p w14:paraId="17ED0608" w14:textId="0C6B9167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Here’s an example where we’re interested in the value that gets assigned to the</w:t>
      </w:r>
      <w:r w:rsidR="00604091">
        <w:rPr>
          <w:lang w:eastAsia="en-GB"/>
        </w:rPr>
        <w:t xml:space="preserve"> </w:t>
      </w:r>
      <w:r w:rsidRPr="00604091">
        <w:rPr>
          <w:rStyle w:val="Literal"/>
        </w:rPr>
        <w:t>width</w:t>
      </w:r>
      <w:r w:rsidRPr="00604091">
        <w:t xml:space="preserve"> field, as well as the value of the whole struct in </w:t>
      </w:r>
      <w:r w:rsidRPr="00604091">
        <w:rPr>
          <w:rStyle w:val="Literal"/>
        </w:rPr>
        <w:t>rect1</w:t>
      </w:r>
      <w:r w:rsidRPr="005A2588">
        <w:rPr>
          <w:lang w:eastAsia="en-GB"/>
        </w:rPr>
        <w:t>:</w:t>
      </w:r>
    </w:p>
    <w:p w14:paraId="04DD27C9" w14:textId="77777777" w:rsidR="00FD4253" w:rsidRPr="005A2588" w:rsidRDefault="00FD4253" w:rsidP="00FD4253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7B0D2D2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#[derive(Debug)]</w:t>
      </w:r>
    </w:p>
    <w:p w14:paraId="438B3A7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struct Rectangle {</w:t>
      </w:r>
    </w:p>
    <w:p w14:paraId="4F4ED1B4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width: u32,</w:t>
      </w:r>
    </w:p>
    <w:p w14:paraId="1DCFC481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height: u32,</w:t>
      </w:r>
    </w:p>
    <w:p w14:paraId="46B241BC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3F909DF7" w14:textId="77777777" w:rsidR="005A2588" w:rsidRPr="004817CE" w:rsidRDefault="005A2588" w:rsidP="00604091">
      <w:pPr>
        <w:pStyle w:val="Code"/>
        <w:rPr>
          <w:rStyle w:val="LiteralGray"/>
        </w:rPr>
      </w:pPr>
    </w:p>
    <w:p w14:paraId="2A08F050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33F7EFE6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scale = 2;</w:t>
      </w:r>
    </w:p>
    <w:p w14:paraId="49BB254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rect1 = Rectangle {</w:t>
      </w:r>
    </w:p>
    <w:p w14:paraId="2B9286D0" w14:textId="51042423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</w:t>
      </w:r>
      <w:r w:rsidR="00A221EB" w:rsidRPr="00A82635">
        <w:rPr>
          <w:rStyle w:val="CodeAnnotation"/>
        </w:rPr>
        <w:t>1</w:t>
      </w:r>
      <w:r w:rsidRPr="005A2588">
        <w:rPr>
          <w:lang w:eastAsia="en-GB"/>
        </w:rPr>
        <w:t xml:space="preserve"> width: dbg!(30 * scale),</w:t>
      </w:r>
    </w:p>
    <w:p w14:paraId="2F4AA7D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height: 50,</w:t>
      </w:r>
    </w:p>
    <w:p w14:paraId="5E169C0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246BC096" w14:textId="77777777" w:rsidR="005A2588" w:rsidRPr="005A2588" w:rsidRDefault="005A2588" w:rsidP="00604091">
      <w:pPr>
        <w:pStyle w:val="Code"/>
        <w:rPr>
          <w:lang w:eastAsia="en-GB"/>
        </w:rPr>
      </w:pPr>
    </w:p>
    <w:p w14:paraId="54C7F563" w14:textId="26EB462E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</w:t>
      </w:r>
      <w:r w:rsidR="00643D25" w:rsidRPr="00A82635">
        <w:rPr>
          <w:rStyle w:val="CodeAnnotation"/>
        </w:rPr>
        <w:t>2</w:t>
      </w:r>
      <w:r w:rsidRPr="005A2588">
        <w:rPr>
          <w:lang w:eastAsia="en-GB"/>
        </w:rPr>
        <w:t xml:space="preserve"> dbg!(&amp;rect1);</w:t>
      </w:r>
    </w:p>
    <w:p w14:paraId="161DA7F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0AC16FC6" w14:textId="2AF02908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We can put </w:t>
      </w:r>
      <w:r w:rsidRPr="00604091">
        <w:rPr>
          <w:rStyle w:val="Literal"/>
        </w:rPr>
        <w:t>dbg!</w:t>
      </w:r>
      <w:r w:rsidRPr="00604091">
        <w:t xml:space="preserve"> around the expression </w:t>
      </w:r>
      <w:r w:rsidRPr="00604091">
        <w:rPr>
          <w:rStyle w:val="Literal"/>
        </w:rPr>
        <w:t>30 * scale</w:t>
      </w:r>
      <w:r w:rsidRPr="00604091">
        <w:t xml:space="preserve"> </w:t>
      </w:r>
      <w:r w:rsidR="00A221EB" w:rsidRPr="00A82635">
        <w:rPr>
          <w:rStyle w:val="CodeAnnotation"/>
        </w:rPr>
        <w:t>1</w:t>
      </w:r>
      <w:r w:rsidR="00A221EB">
        <w:t xml:space="preserve"> a</w:t>
      </w:r>
      <w:r w:rsidRPr="00604091">
        <w:t xml:space="preserve">nd, because </w:t>
      </w:r>
      <w:r w:rsidRPr="00604091">
        <w:rPr>
          <w:rStyle w:val="Literal"/>
        </w:rPr>
        <w:t>dbg!</w:t>
      </w:r>
      <w:r w:rsidR="00604091" w:rsidRPr="00604091">
        <w:t xml:space="preserve"> </w:t>
      </w:r>
      <w:r w:rsidRPr="00604091">
        <w:t xml:space="preserve">returns ownership of the expression’s value, the </w:t>
      </w:r>
      <w:r w:rsidRPr="00604091">
        <w:rPr>
          <w:rStyle w:val="Literal"/>
        </w:rPr>
        <w:t>width</w:t>
      </w:r>
      <w:r w:rsidRPr="00604091">
        <w:t xml:space="preserve"> field will get the</w:t>
      </w:r>
      <w:r w:rsidR="00604091" w:rsidRPr="00604091">
        <w:t xml:space="preserve"> </w:t>
      </w:r>
      <w:r w:rsidRPr="00604091">
        <w:t xml:space="preserve">same value as if we didn’t have the </w:t>
      </w:r>
      <w:r w:rsidRPr="00604091">
        <w:rPr>
          <w:rStyle w:val="Literal"/>
        </w:rPr>
        <w:t>dbg!</w:t>
      </w:r>
      <w:r w:rsidRPr="00604091">
        <w:t xml:space="preserve"> call there. We don’t want </w:t>
      </w:r>
      <w:r w:rsidRPr="00604091">
        <w:rPr>
          <w:rStyle w:val="Literal"/>
        </w:rPr>
        <w:t>dbg!</w:t>
      </w:r>
      <w:r w:rsidRPr="00604091">
        <w:t xml:space="preserve"> to</w:t>
      </w:r>
      <w:r w:rsidR="00604091" w:rsidRPr="00604091">
        <w:t xml:space="preserve"> </w:t>
      </w:r>
      <w:r w:rsidRPr="00604091">
        <w:t xml:space="preserve">take </w:t>
      </w:r>
      <w:r w:rsidRPr="00604091">
        <w:lastRenderedPageBreak/>
        <w:t xml:space="preserve">ownership of </w:t>
      </w:r>
      <w:r w:rsidRPr="00604091">
        <w:rPr>
          <w:rStyle w:val="Literal"/>
        </w:rPr>
        <w:t>rect1</w:t>
      </w:r>
      <w:r w:rsidRPr="00604091">
        <w:t xml:space="preserve">, so we use a reference to </w:t>
      </w:r>
      <w:r w:rsidRPr="00604091">
        <w:rPr>
          <w:rStyle w:val="Literal"/>
        </w:rPr>
        <w:t>rect1</w:t>
      </w:r>
      <w:r w:rsidRPr="005A2588">
        <w:rPr>
          <w:lang w:eastAsia="en-GB"/>
        </w:rPr>
        <w:t xml:space="preserve"> in the next call</w:t>
      </w:r>
      <w:r w:rsidR="00643D25">
        <w:rPr>
          <w:lang w:eastAsia="en-GB"/>
        </w:rPr>
        <w:t xml:space="preserve"> </w:t>
      </w:r>
      <w:r w:rsidR="00643D25" w:rsidRPr="00A82635">
        <w:rPr>
          <w:rStyle w:val="CodeAnnotation"/>
        </w:rPr>
        <w:t>2</w:t>
      </w:r>
      <w:r w:rsidRPr="005A2588">
        <w:rPr>
          <w:lang w:eastAsia="en-GB"/>
        </w:rPr>
        <w:t>.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Here’s what the output of this example looks like:</w:t>
      </w:r>
    </w:p>
    <w:p w14:paraId="1FB58B6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[src/main.rs:10] 30 * scale = 60</w:t>
      </w:r>
    </w:p>
    <w:p w14:paraId="12B0D9D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[src/main.rs:14] &amp;rect1 = Rectangle {</w:t>
      </w:r>
    </w:p>
    <w:p w14:paraId="25A1B92A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width: 60,</w:t>
      </w:r>
    </w:p>
    <w:p w14:paraId="4849529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height: 50,</w:t>
      </w:r>
    </w:p>
    <w:p w14:paraId="3FF2CFB0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6116626F" w14:textId="3ECBBFBA" w:rsidR="005A2588" w:rsidRPr="005A2588" w:rsidRDefault="005A2588" w:rsidP="00604091">
      <w:pPr>
        <w:pStyle w:val="Body"/>
        <w:rPr>
          <w:lang w:eastAsia="en-GB"/>
        </w:rPr>
      </w:pPr>
      <w:r w:rsidRPr="00604091">
        <w:t>We can see the first bit of output came from</w:t>
      </w:r>
      <w:r w:rsidR="0093298F">
        <w:t xml:space="preserve"> </w:t>
      </w:r>
      <w:r w:rsidR="00030BCF" w:rsidRPr="00A82635">
        <w:rPr>
          <w:rStyle w:val="CodeAnnotation"/>
        </w:rPr>
        <w:t>1</w:t>
      </w:r>
      <w:r w:rsidR="00027B76">
        <w:t xml:space="preserve"> w</w:t>
      </w:r>
      <w:r w:rsidRPr="00604091">
        <w:t>here we’re</w:t>
      </w:r>
      <w:r w:rsidR="00604091" w:rsidRPr="00604091">
        <w:t xml:space="preserve"> </w:t>
      </w:r>
      <w:r w:rsidRPr="00604091">
        <w:t xml:space="preserve">debugging the expression </w:t>
      </w:r>
      <w:r w:rsidRPr="00604091">
        <w:rPr>
          <w:rStyle w:val="Literal"/>
        </w:rPr>
        <w:t>30 * scale</w:t>
      </w:r>
      <w:r w:rsidRPr="00604091">
        <w:t xml:space="preserve">, and its </w:t>
      </w:r>
      <w:r w:rsidR="009F0D11" w:rsidRPr="00604091">
        <w:t>result</w:t>
      </w:r>
      <w:r w:rsidR="009F0D11">
        <w:t>ant</w:t>
      </w:r>
      <w:r w:rsidR="009F0D11" w:rsidRPr="00604091">
        <w:t xml:space="preserve"> </w:t>
      </w:r>
      <w:r w:rsidRPr="00604091">
        <w:t xml:space="preserve">value is </w:t>
      </w:r>
      <w:r w:rsidRPr="00FB33C8">
        <w:rPr>
          <w:rStyle w:val="Literal"/>
        </w:rPr>
        <w:t>60</w:t>
      </w:r>
      <w:r w:rsidRPr="00604091">
        <w:t xml:space="preserve"> (the</w:t>
      </w:r>
      <w:r w:rsidR="00604091" w:rsidRPr="00604091">
        <w:t xml:space="preserve"> </w:t>
      </w:r>
      <w:r w:rsidRPr="00604091">
        <w:rPr>
          <w:rStyle w:val="Literal"/>
        </w:rPr>
        <w:t>Debug</w:t>
      </w:r>
      <w:r w:rsidRPr="00604091">
        <w:t xml:space="preserve"> formatting implemented for integers is to print only their value). The</w:t>
      </w:r>
      <w:r w:rsidR="00604091" w:rsidRPr="00604091">
        <w:t xml:space="preserve"> </w:t>
      </w:r>
      <w:r w:rsidRPr="00604091">
        <w:rPr>
          <w:rStyle w:val="Literal"/>
        </w:rPr>
        <w:t>dbg!</w:t>
      </w:r>
      <w:r w:rsidRPr="00604091">
        <w:t xml:space="preserve"> call </w:t>
      </w:r>
      <w:r w:rsidR="00C248ED">
        <w:t xml:space="preserve">at </w:t>
      </w:r>
      <w:r w:rsidR="00C248ED" w:rsidRPr="00A82635">
        <w:rPr>
          <w:rStyle w:val="CodeAnnotation"/>
        </w:rPr>
        <w:t>2</w:t>
      </w:r>
      <w:r w:rsidR="00C248ED">
        <w:t xml:space="preserve"> </w:t>
      </w:r>
      <w:r w:rsidRPr="00604091">
        <w:t xml:space="preserve">outputs the value of </w:t>
      </w:r>
      <w:r w:rsidRPr="00604091">
        <w:rPr>
          <w:rStyle w:val="Literal"/>
        </w:rPr>
        <w:t>&amp;rect1</w:t>
      </w:r>
      <w:r w:rsidRPr="00604091">
        <w:t>, which is</w:t>
      </w:r>
      <w:r w:rsidR="00604091" w:rsidRPr="00604091">
        <w:t xml:space="preserve"> </w:t>
      </w:r>
      <w:r w:rsidRPr="00604091">
        <w:t xml:space="preserve">the </w:t>
      </w:r>
      <w:r w:rsidRPr="00604091">
        <w:rPr>
          <w:rStyle w:val="Literal"/>
        </w:rPr>
        <w:t>Rectangle</w:t>
      </w:r>
      <w:r w:rsidRPr="00604091">
        <w:t xml:space="preserve"> struct. This output uses the pretty </w:t>
      </w:r>
      <w:r w:rsidRPr="00604091">
        <w:rPr>
          <w:rStyle w:val="Literal"/>
        </w:rPr>
        <w:t>Debug</w:t>
      </w:r>
      <w:r w:rsidRPr="00604091">
        <w:t xml:space="preserve"> formatting of the</w:t>
      </w:r>
      <w:r w:rsidR="00604091" w:rsidRPr="00604091">
        <w:t xml:space="preserve"> </w:t>
      </w:r>
      <w:r w:rsidRPr="00604091">
        <w:rPr>
          <w:rStyle w:val="Literal"/>
        </w:rPr>
        <w:t>Rectangle</w:t>
      </w:r>
      <w:r w:rsidRPr="00604091">
        <w:t xml:space="preserve"> type. The </w:t>
      </w:r>
      <w:r w:rsidRPr="00604091">
        <w:rPr>
          <w:rStyle w:val="Literal"/>
        </w:rPr>
        <w:t>dbg!</w:t>
      </w:r>
      <w:r w:rsidRPr="005A2588">
        <w:rPr>
          <w:lang w:eastAsia="en-GB"/>
        </w:rPr>
        <w:t xml:space="preserve"> macro can be really helpful when you’re trying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figure out what your code is doing!</w:t>
      </w:r>
      <w:r w:rsidR="00AF5970">
        <w:rPr>
          <w:lang w:eastAsia="en-GB"/>
        </w:rPr>
        <w:fldChar w:fldCharType="begin"/>
      </w:r>
      <w:r w:rsidR="00AF5970">
        <w:instrText xml:space="preserve"> XE "dbg! macro endRange" </w:instrText>
      </w:r>
      <w:r w:rsidR="00AF5970">
        <w:rPr>
          <w:lang w:eastAsia="en-GB"/>
        </w:rPr>
        <w:fldChar w:fldCharType="end"/>
      </w:r>
      <w:r w:rsidR="00C012CF">
        <w:rPr>
          <w:lang w:eastAsia="en-GB"/>
        </w:rPr>
        <w:fldChar w:fldCharType="begin"/>
      </w:r>
      <w:r w:rsidR="00C012CF">
        <w:instrText xml:space="preserve"> XE "Debug trait </w:instrText>
      </w:r>
      <w:r w:rsidR="005F261D">
        <w:instrText>end</w:instrText>
      </w:r>
      <w:r w:rsidR="00C012CF">
        <w:instrText xml:space="preserve">Range" </w:instrText>
      </w:r>
      <w:r w:rsidR="00C012CF">
        <w:rPr>
          <w:lang w:eastAsia="en-GB"/>
        </w:rPr>
        <w:fldChar w:fldCharType="end"/>
      </w:r>
    </w:p>
    <w:p w14:paraId="32CB31D0" w14:textId="11F7FB42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In addition to the </w:t>
      </w:r>
      <w:r w:rsidRPr="00604091">
        <w:rPr>
          <w:rStyle w:val="Literal"/>
        </w:rPr>
        <w:t>Debug</w:t>
      </w:r>
      <w:r w:rsidRPr="00604091">
        <w:t xml:space="preserve"> trait, Rust has provided a number of traits for us</w:t>
      </w:r>
      <w:r w:rsidR="00604091" w:rsidRPr="00604091">
        <w:t xml:space="preserve"> </w:t>
      </w:r>
      <w:r w:rsidRPr="00604091">
        <w:t xml:space="preserve">to use with the </w:t>
      </w:r>
      <w:r w:rsidRPr="00604091">
        <w:rPr>
          <w:rStyle w:val="Literal"/>
        </w:rPr>
        <w:t>derive</w:t>
      </w:r>
      <w:r w:rsidRPr="00604091">
        <w:t xml:space="preserve"> attribute that can add useful behavior to our custom</w:t>
      </w:r>
      <w:r w:rsidR="00604091" w:rsidRPr="00604091">
        <w:t xml:space="preserve"> </w:t>
      </w:r>
      <w:r w:rsidRPr="00604091">
        <w:t xml:space="preserve">types. Those traits and their behaviors are listed in </w:t>
      </w:r>
      <w:r w:rsidRPr="004817CE">
        <w:rPr>
          <w:rStyle w:val="Xref"/>
        </w:rPr>
        <w:t>Appendix C</w:t>
      </w:r>
      <w:r w:rsidRPr="00604091">
        <w:t>. We’ll cover</w:t>
      </w:r>
      <w:r w:rsidR="00604091" w:rsidRPr="00604091">
        <w:t xml:space="preserve"> </w:t>
      </w:r>
      <w:r w:rsidRPr="00604091">
        <w:t>how to implement these traits with custom behavior as well as how to create</w:t>
      </w:r>
      <w:r w:rsidR="00604091" w:rsidRPr="00604091">
        <w:t xml:space="preserve"> </w:t>
      </w:r>
      <w:r w:rsidRPr="00604091">
        <w:t xml:space="preserve">your own traits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604091">
        <w:t>. There are also many attributes other than</w:t>
      </w:r>
      <w:r w:rsidR="00604091" w:rsidRPr="00604091">
        <w:t xml:space="preserve"> </w:t>
      </w:r>
      <w:r w:rsidRPr="00604091">
        <w:rPr>
          <w:rStyle w:val="Literal"/>
        </w:rPr>
        <w:t>derive</w:t>
      </w:r>
      <w:r w:rsidRPr="00604091">
        <w:t>; for more information, see the “Attributes” section of the Rust</w:t>
      </w:r>
      <w:r w:rsidR="00604091" w:rsidRPr="00604091">
        <w:t xml:space="preserve"> </w:t>
      </w:r>
      <w:r w:rsidRPr="00604091">
        <w:t xml:space="preserve">Reference at </w:t>
      </w:r>
      <w:hyperlink r:id="rId8" w:history="1">
        <w:r w:rsidRPr="009F0D11">
          <w:rPr>
            <w:rStyle w:val="LinkURL"/>
          </w:rPr>
          <w:t>https://doc.rust-lang.org/reference/attributes.html</w:t>
        </w:r>
      </w:hyperlink>
      <w:r w:rsidRPr="005A2588">
        <w:rPr>
          <w:lang w:eastAsia="en-GB"/>
        </w:rPr>
        <w:t>.</w:t>
      </w:r>
      <w:r w:rsidR="000E2FC5">
        <w:rPr>
          <w:lang w:eastAsia="en-GB"/>
        </w:rPr>
        <w:fldChar w:fldCharType="begin"/>
      </w:r>
      <w:r w:rsidR="000E2FC5">
        <w:instrText xml:space="preserve"> XE "derive annotation endRange" </w:instrText>
      </w:r>
      <w:r w:rsidR="000E2FC5">
        <w:rPr>
          <w:lang w:eastAsia="en-GB"/>
        </w:rPr>
        <w:fldChar w:fldCharType="end"/>
      </w:r>
      <w:r w:rsidR="000E2FC5">
        <w:rPr>
          <w:lang w:eastAsia="en-GB"/>
        </w:rPr>
        <w:fldChar w:fldCharType="begin"/>
      </w:r>
      <w:r w:rsidR="000E2FC5">
        <w:instrText xml:space="preserve"> XE "traits:derived endRange" </w:instrText>
      </w:r>
      <w:r w:rsidR="000E2FC5">
        <w:rPr>
          <w:lang w:eastAsia="en-GB"/>
        </w:rPr>
        <w:fldChar w:fldCharType="end"/>
      </w:r>
    </w:p>
    <w:p w14:paraId="3842CB36" w14:textId="29871C30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Our </w:t>
      </w:r>
      <w:r w:rsidRPr="00604091">
        <w:rPr>
          <w:rStyle w:val="Literal"/>
        </w:rPr>
        <w:t>area</w:t>
      </w:r>
      <w:r w:rsidRPr="00604091">
        <w:t xml:space="preserve"> function is very specific: it only computes the area of rectangles.</w:t>
      </w:r>
      <w:r w:rsidR="00604091" w:rsidRPr="00604091">
        <w:t xml:space="preserve"> </w:t>
      </w:r>
      <w:r w:rsidRPr="00604091">
        <w:t xml:space="preserve">It would be helpful to tie this behavior more closely to our </w:t>
      </w:r>
      <w:r w:rsidRPr="00604091">
        <w:rPr>
          <w:rStyle w:val="Literal"/>
        </w:rPr>
        <w:t>Rectangle</w:t>
      </w:r>
      <w:r w:rsidR="00604091" w:rsidRPr="00604091">
        <w:t xml:space="preserve"> </w:t>
      </w:r>
      <w:r w:rsidRPr="00604091">
        <w:t>struct because it won’t work with any other type. Let’s look at how we can</w:t>
      </w:r>
      <w:r w:rsidR="00604091" w:rsidRPr="00604091">
        <w:t xml:space="preserve"> </w:t>
      </w:r>
      <w:r w:rsidRPr="00604091">
        <w:t xml:space="preserve">continue to refactor this code by turning the </w:t>
      </w:r>
      <w:r w:rsidRPr="00604091">
        <w:rPr>
          <w:rStyle w:val="Literal"/>
        </w:rPr>
        <w:t>area</w:t>
      </w:r>
      <w:r w:rsidRPr="00604091">
        <w:t xml:space="preserve"> function into an </w:t>
      </w:r>
      <w:r w:rsidRPr="00604091">
        <w:rPr>
          <w:rStyle w:val="Literal"/>
        </w:rPr>
        <w:t>area</w:t>
      </w:r>
      <w:r w:rsidR="00604091" w:rsidRPr="00604091">
        <w:t xml:space="preserve"> </w:t>
      </w:r>
      <w:r w:rsidRPr="00A82635">
        <w:rPr>
          <w:rStyle w:val="Italic"/>
        </w:rPr>
        <w:t>method</w:t>
      </w:r>
      <w:r w:rsidRPr="00604091">
        <w:t xml:space="preserve"> defined on our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type.</w:t>
      </w:r>
    </w:p>
    <w:bookmarkStart w:id="20" w:name="method-syntax"/>
    <w:bookmarkStart w:id="21" w:name="_Toc106888478"/>
    <w:bookmarkEnd w:id="20"/>
    <w:p w14:paraId="757A9781" w14:textId="4A2E6CFD" w:rsidR="005A2588" w:rsidRPr="005A2588" w:rsidRDefault="00A0096D" w:rsidP="00604091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"methods:defined on structs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Method Syntax</w:t>
      </w:r>
      <w:bookmarkEnd w:id="21"/>
    </w:p>
    <w:p w14:paraId="7B13153D" w14:textId="2779957F" w:rsidR="005A2588" w:rsidRPr="005A2588" w:rsidRDefault="005A2588" w:rsidP="00604091">
      <w:pPr>
        <w:pStyle w:val="Body"/>
        <w:rPr>
          <w:lang w:eastAsia="en-GB"/>
        </w:rPr>
      </w:pPr>
      <w:r w:rsidRPr="00A82635">
        <w:rPr>
          <w:rStyle w:val="Italic"/>
        </w:rPr>
        <w:t>Methods</w:t>
      </w:r>
      <w:r w:rsidRPr="00604091">
        <w:t xml:space="preserve"> are similar to functions: we declare them with the </w:t>
      </w:r>
      <w:r w:rsidRPr="00604091">
        <w:rPr>
          <w:rStyle w:val="Literal"/>
        </w:rPr>
        <w:t>fn</w:t>
      </w:r>
      <w:r w:rsidRPr="00604091">
        <w:t xml:space="preserve"> keyword and a</w:t>
      </w:r>
      <w:r w:rsidR="00604091" w:rsidRPr="00604091">
        <w:t xml:space="preserve"> </w:t>
      </w:r>
      <w:r w:rsidRPr="00604091">
        <w:t>name, they can have parameters and a return value, and they contain some code</w:t>
      </w:r>
      <w:r w:rsidR="00604091" w:rsidRPr="00604091">
        <w:t xml:space="preserve"> </w:t>
      </w:r>
      <w:r w:rsidRPr="00604091">
        <w:t>that’s run when the method is called from somewhere else. Unlike functions,</w:t>
      </w:r>
      <w:r w:rsidR="00604091" w:rsidRPr="00604091">
        <w:t xml:space="preserve"> </w:t>
      </w:r>
      <w:r w:rsidRPr="00604091">
        <w:t>methods are defined within the context of a struct (or an enum or a trait</w:t>
      </w:r>
      <w:r w:rsidR="00604091" w:rsidRPr="00604091">
        <w:t xml:space="preserve"> </w:t>
      </w:r>
      <w:r w:rsidRPr="00604091">
        <w:t xml:space="preserve">object, which we cover in </w:t>
      </w:r>
      <w:r w:rsidR="00CC2106" w:rsidRPr="00A82635">
        <w:rPr>
          <w:rStyle w:val="Xref"/>
        </w:rPr>
        <w:t>Chapter</w:t>
      </w:r>
      <w:r w:rsidRPr="00604091">
        <w:t xml:space="preserve"> </w:t>
      </w:r>
      <w:r w:rsidRPr="004817CE">
        <w:rPr>
          <w:rStyle w:val="Xref"/>
        </w:rPr>
        <w:t>6</w:t>
      </w:r>
      <w:r w:rsidRPr="00604091">
        <w:t xml:space="preserve"> and </w:t>
      </w:r>
      <w:r w:rsidR="005264EF" w:rsidRPr="004817CE">
        <w:rPr>
          <w:rStyle w:val="Xref"/>
        </w:rPr>
        <w:t xml:space="preserve">Chapter </w:t>
      </w:r>
      <w:r w:rsidRPr="004817CE">
        <w:rPr>
          <w:rStyle w:val="Xref"/>
        </w:rPr>
        <w:t>17</w:t>
      </w:r>
      <w:r w:rsidRPr="00604091">
        <w:t>, respectively), and their first</w:t>
      </w:r>
      <w:r w:rsidR="00604091" w:rsidRPr="00604091">
        <w:t xml:space="preserve"> </w:t>
      </w:r>
      <w:r w:rsidRPr="00604091">
        <w:t xml:space="preserve">parameter is always </w:t>
      </w:r>
      <w:r w:rsidRPr="00604091">
        <w:rPr>
          <w:rStyle w:val="Literal"/>
        </w:rPr>
        <w:t>self</w:t>
      </w:r>
      <w:r w:rsidR="00D26A9D">
        <w:rPr>
          <w:lang w:eastAsia="en-GB"/>
        </w:rPr>
        <w:fldChar w:fldCharType="begin"/>
      </w:r>
      <w:r w:rsidR="00D26A9D">
        <w:instrText xml:space="preserve"> XE "self parameter" </w:instrText>
      </w:r>
      <w:r w:rsidR="00D26A9D">
        <w:rPr>
          <w:lang w:eastAsia="en-GB"/>
        </w:rPr>
        <w:fldChar w:fldCharType="end"/>
      </w:r>
      <w:r w:rsidRPr="005A2588">
        <w:rPr>
          <w:lang w:eastAsia="en-GB"/>
        </w:rPr>
        <w:t>, which represents the instance of the struct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method is being called on.</w:t>
      </w:r>
    </w:p>
    <w:bookmarkStart w:id="22" w:name="defining-methods"/>
    <w:bookmarkStart w:id="23" w:name="_Toc106888479"/>
    <w:bookmarkEnd w:id="22"/>
    <w:p w14:paraId="1D9BA250" w14:textId="7770A91A" w:rsidR="005A2588" w:rsidRPr="005A2588" w:rsidRDefault="003900CE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"impl keyword:for defining methods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Defining Methods</w:t>
      </w:r>
      <w:bookmarkEnd w:id="23"/>
    </w:p>
    <w:p w14:paraId="76AE951A" w14:textId="19E14C7B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Let’s change the </w:t>
      </w:r>
      <w:r w:rsidRPr="00604091">
        <w:rPr>
          <w:rStyle w:val="Literal"/>
        </w:rPr>
        <w:t>area</w:t>
      </w:r>
      <w:r w:rsidRPr="00604091">
        <w:t xml:space="preserve"> function that has a </w:t>
      </w:r>
      <w:r w:rsidRPr="00604091">
        <w:rPr>
          <w:rStyle w:val="Literal"/>
        </w:rPr>
        <w:t>Rectangle</w:t>
      </w:r>
      <w:r w:rsidRPr="00604091">
        <w:t xml:space="preserve"> instance as a parameter</w:t>
      </w:r>
      <w:r w:rsidR="00604091" w:rsidRPr="00604091">
        <w:t xml:space="preserve"> </w:t>
      </w:r>
      <w:r w:rsidRPr="00604091">
        <w:t xml:space="preserve">and instead make an </w:t>
      </w:r>
      <w:r w:rsidRPr="00604091">
        <w:rPr>
          <w:rStyle w:val="Literal"/>
        </w:rPr>
        <w:t>area</w:t>
      </w:r>
      <w:r w:rsidRPr="00604091">
        <w:t xml:space="preserve"> method defined on the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struct, as shown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in Listing 5-13.</w:t>
      </w:r>
    </w:p>
    <w:p w14:paraId="229AEF92" w14:textId="330521E0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2CE587E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#[derive(Debug)]</w:t>
      </w:r>
    </w:p>
    <w:p w14:paraId="7C9ACCC1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struct Rectangle {</w:t>
      </w:r>
    </w:p>
    <w:p w14:paraId="59ADF848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width: u32,</w:t>
      </w:r>
    </w:p>
    <w:p w14:paraId="021AB8DA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lastRenderedPageBreak/>
        <w:t xml:space="preserve">    height: u32,</w:t>
      </w:r>
    </w:p>
    <w:p w14:paraId="56323CBD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60510BAE" w14:textId="77777777" w:rsidR="005A2588" w:rsidRPr="005A2588" w:rsidRDefault="005A2588" w:rsidP="00604091">
      <w:pPr>
        <w:pStyle w:val="Code"/>
        <w:rPr>
          <w:lang w:eastAsia="en-GB"/>
        </w:rPr>
      </w:pPr>
    </w:p>
    <w:p w14:paraId="203A0E12" w14:textId="60CAFB37" w:rsidR="005A2588" w:rsidRPr="005A2588" w:rsidRDefault="00E170ED" w:rsidP="004817CE">
      <w:pPr>
        <w:pStyle w:val="CodeAnnotated"/>
        <w:rPr>
          <w:lang w:eastAsia="en-GB"/>
        </w:rPr>
      </w:pPr>
      <w:r w:rsidRPr="004817CE">
        <w:rPr>
          <w:rStyle w:val="CodeAnnotation"/>
        </w:rPr>
        <w:t>1</w:t>
      </w:r>
      <w:r>
        <w:rPr>
          <w:lang w:eastAsia="en-GB"/>
        </w:rPr>
        <w:t xml:space="preserve"> </w:t>
      </w:r>
      <w:r w:rsidR="005A2588" w:rsidRPr="005A2588">
        <w:rPr>
          <w:lang w:eastAsia="en-GB"/>
        </w:rPr>
        <w:t>impl Rectangle {</w:t>
      </w:r>
    </w:p>
    <w:p w14:paraId="6E3A85AE" w14:textId="6F711D1F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</w:t>
      </w:r>
      <w:r w:rsidR="00E170ED" w:rsidRPr="004817CE">
        <w:rPr>
          <w:rStyle w:val="CodeAnnotation"/>
        </w:rPr>
        <w:t>2</w:t>
      </w:r>
      <w:r w:rsidRPr="005A2588">
        <w:rPr>
          <w:lang w:eastAsia="en-GB"/>
        </w:rPr>
        <w:t xml:space="preserve"> fn area(&amp;self) -&gt; u32 {</w:t>
      </w:r>
    </w:p>
    <w:p w14:paraId="5627467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self.width * self.height</w:t>
      </w:r>
    </w:p>
    <w:p w14:paraId="3BC63BF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3EF811B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4DCC1A74" w14:textId="77777777" w:rsidR="005A2588" w:rsidRPr="005A2588" w:rsidRDefault="005A2588" w:rsidP="00604091">
      <w:pPr>
        <w:pStyle w:val="Code"/>
        <w:rPr>
          <w:lang w:eastAsia="en-GB"/>
        </w:rPr>
      </w:pPr>
    </w:p>
    <w:p w14:paraId="2A1FBBD8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1E760FEF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let rect1 = Rectangle {</w:t>
      </w:r>
    </w:p>
    <w:p w14:paraId="324DFBB9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width: 30,</w:t>
      </w:r>
    </w:p>
    <w:p w14:paraId="74BEAF03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height: 50,</w:t>
      </w:r>
    </w:p>
    <w:p w14:paraId="524CF8E1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6DF4B411" w14:textId="77777777" w:rsidR="005A2588" w:rsidRPr="004817CE" w:rsidRDefault="005A2588" w:rsidP="00604091">
      <w:pPr>
        <w:pStyle w:val="Code"/>
        <w:rPr>
          <w:rStyle w:val="LiteralGray"/>
        </w:rPr>
      </w:pPr>
    </w:p>
    <w:p w14:paraId="5FACD255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println!(</w:t>
      </w:r>
    </w:p>
    <w:p w14:paraId="040DDEEC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"The area of the rectangle is {} square pixels.",</w:t>
      </w:r>
    </w:p>
    <w:p w14:paraId="232DC79F" w14:textId="617712AA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</w:t>
      </w:r>
      <w:r w:rsidR="00E170ED" w:rsidRPr="004817CE">
        <w:rPr>
          <w:rStyle w:val="CodeAnnotation"/>
        </w:rPr>
        <w:t>3</w:t>
      </w:r>
      <w:r w:rsidRPr="005A2588">
        <w:rPr>
          <w:lang w:eastAsia="en-GB"/>
        </w:rPr>
        <w:t xml:space="preserve"> rect1.area()</w:t>
      </w:r>
    </w:p>
    <w:p w14:paraId="2E4FE7F8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);</w:t>
      </w:r>
    </w:p>
    <w:p w14:paraId="4A82DA54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18FE9C10" w14:textId="27197666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Defining an </w:t>
      </w:r>
      <w:r w:rsidRPr="00604091">
        <w:rPr>
          <w:rStyle w:val="Literal"/>
        </w:rPr>
        <w:t>area</w:t>
      </w:r>
      <w:r w:rsidRPr="00604091">
        <w:t xml:space="preserve"> method on the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struct</w:t>
      </w:r>
    </w:p>
    <w:p w14:paraId="7AB5D997" w14:textId="07736DE0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To define the function within the context of </w:t>
      </w:r>
      <w:r w:rsidRPr="00604091">
        <w:rPr>
          <w:rStyle w:val="Literal"/>
        </w:rPr>
        <w:t>Rectangle</w:t>
      </w:r>
      <w:r w:rsidRPr="00604091">
        <w:t xml:space="preserve">, we start an </w:t>
      </w:r>
      <w:r w:rsidRPr="00604091">
        <w:rPr>
          <w:rStyle w:val="Literal"/>
        </w:rPr>
        <w:t>impl</w:t>
      </w:r>
      <w:r w:rsidR="00604091" w:rsidRPr="00604091">
        <w:t xml:space="preserve"> </w:t>
      </w:r>
      <w:r w:rsidRPr="00604091">
        <w:t xml:space="preserve">(implementation) block for </w:t>
      </w:r>
      <w:r w:rsidRPr="00604091">
        <w:rPr>
          <w:rStyle w:val="Literal"/>
        </w:rPr>
        <w:t>Rectangle</w:t>
      </w:r>
      <w:r w:rsidR="006B6321">
        <w:t xml:space="preserve"> </w:t>
      </w:r>
      <w:r w:rsidR="006B6321" w:rsidRPr="00AC00B2">
        <w:rPr>
          <w:rStyle w:val="CodeAnnotation"/>
        </w:rPr>
        <w:t>1</w:t>
      </w:r>
      <w:r w:rsidR="006B6321">
        <w:t xml:space="preserve">. </w:t>
      </w:r>
      <w:r w:rsidRPr="00604091">
        <w:t xml:space="preserve">Everything within this </w:t>
      </w:r>
      <w:r w:rsidRPr="00604091">
        <w:rPr>
          <w:rStyle w:val="Literal"/>
        </w:rPr>
        <w:t>impl</w:t>
      </w:r>
      <w:r w:rsidRPr="00604091">
        <w:t xml:space="preserve"> block</w:t>
      </w:r>
      <w:r w:rsidR="00604091" w:rsidRPr="00604091">
        <w:t xml:space="preserve"> </w:t>
      </w:r>
      <w:r w:rsidRPr="00604091">
        <w:t xml:space="preserve">will be associated with the </w:t>
      </w:r>
      <w:r w:rsidRPr="00604091">
        <w:rPr>
          <w:rStyle w:val="Literal"/>
        </w:rPr>
        <w:t>Rectangle</w:t>
      </w:r>
      <w:r w:rsidRPr="00604091">
        <w:t xml:space="preserve"> type. Then we move the </w:t>
      </w:r>
      <w:r w:rsidRPr="00604091">
        <w:rPr>
          <w:rStyle w:val="Literal"/>
        </w:rPr>
        <w:t>area</w:t>
      </w:r>
      <w:r w:rsidRPr="00604091">
        <w:t xml:space="preserve"> function</w:t>
      </w:r>
      <w:r w:rsidR="00604091" w:rsidRPr="00604091">
        <w:t xml:space="preserve"> </w:t>
      </w:r>
      <w:r w:rsidRPr="00604091">
        <w:t xml:space="preserve">within the </w:t>
      </w:r>
      <w:r w:rsidRPr="00604091">
        <w:rPr>
          <w:rStyle w:val="Literal"/>
        </w:rPr>
        <w:t>impl</w:t>
      </w:r>
      <w:r w:rsidRPr="00604091">
        <w:t xml:space="preserve"> curly brackets</w:t>
      </w:r>
      <w:r w:rsidR="00FB6DEC">
        <w:t xml:space="preserve"> </w:t>
      </w:r>
      <w:r w:rsidR="00FB6DEC" w:rsidRPr="00AC00B2">
        <w:rPr>
          <w:rStyle w:val="CodeAnnotation"/>
        </w:rPr>
        <w:t>2</w:t>
      </w:r>
      <w:r w:rsidRPr="00604091">
        <w:t xml:space="preserve"> and change the first (and in this case, only)</w:t>
      </w:r>
      <w:r w:rsidR="00604091" w:rsidRPr="00604091">
        <w:t xml:space="preserve"> </w:t>
      </w:r>
      <w:r w:rsidRPr="00604091">
        <w:t xml:space="preserve">parameter to be </w:t>
      </w:r>
      <w:r w:rsidRPr="00604091">
        <w:rPr>
          <w:rStyle w:val="Literal"/>
        </w:rPr>
        <w:t>self</w:t>
      </w:r>
      <w:r w:rsidRPr="00604091">
        <w:t xml:space="preserve"> in the signature and everywhere within the body. </w:t>
      </w:r>
      <w:r w:rsidR="003F0784">
        <w:rPr>
          <w:lang w:eastAsia="en-GB"/>
        </w:rPr>
        <w:fldChar w:fldCharType="begin"/>
      </w:r>
      <w:r w:rsidR="003F0784">
        <w:instrText xml:space="preserve"> XE "method syntax startRange" </w:instrText>
      </w:r>
      <w:r w:rsidR="003F0784">
        <w:rPr>
          <w:lang w:eastAsia="en-GB"/>
        </w:rPr>
        <w:fldChar w:fldCharType="end"/>
      </w:r>
      <w:r w:rsidR="003F0784">
        <w:rPr>
          <w:lang w:eastAsia="en-GB"/>
        </w:rPr>
        <w:fldChar w:fldCharType="begin"/>
      </w:r>
      <w:r w:rsidR="003F0784">
        <w:instrText xml:space="preserve"> XE ". (dot):for method syntax startRange" </w:instrText>
      </w:r>
      <w:r w:rsidR="003F0784">
        <w:rPr>
          <w:lang w:eastAsia="en-GB"/>
        </w:rPr>
        <w:fldChar w:fldCharType="end"/>
      </w:r>
      <w:r w:rsidR="003F0784">
        <w:rPr>
          <w:lang w:eastAsia="en-GB"/>
        </w:rPr>
        <w:fldChar w:fldCharType="begin"/>
      </w:r>
      <w:r w:rsidR="003F0784">
        <w:instrText xml:space="preserve"> XE "dot (.):for method syntax startRange" </w:instrText>
      </w:r>
      <w:r w:rsidR="003F0784">
        <w:rPr>
          <w:lang w:eastAsia="en-GB"/>
        </w:rPr>
        <w:fldChar w:fldCharType="end"/>
      </w:r>
      <w:r w:rsidRPr="00604091">
        <w:t>In</w:t>
      </w:r>
      <w:r w:rsidR="00604091" w:rsidRPr="00604091">
        <w:t xml:space="preserve"> </w:t>
      </w:r>
      <w:r w:rsidRPr="00604091">
        <w:rPr>
          <w:rStyle w:val="Literal"/>
        </w:rPr>
        <w:t>main</w:t>
      </w:r>
      <w:r w:rsidRPr="00604091">
        <w:t xml:space="preserve">, where we called the </w:t>
      </w:r>
      <w:r w:rsidRPr="00604091">
        <w:rPr>
          <w:rStyle w:val="Literal"/>
        </w:rPr>
        <w:t>area</w:t>
      </w:r>
      <w:r w:rsidRPr="00604091">
        <w:t xml:space="preserve"> function and passed </w:t>
      </w:r>
      <w:r w:rsidRPr="00604091">
        <w:rPr>
          <w:rStyle w:val="Literal"/>
        </w:rPr>
        <w:t>rect1</w:t>
      </w:r>
      <w:r w:rsidRPr="00604091">
        <w:t xml:space="preserve"> as an argument,</w:t>
      </w:r>
      <w:r w:rsidR="00604091" w:rsidRPr="00604091">
        <w:t xml:space="preserve"> </w:t>
      </w:r>
      <w:r w:rsidRPr="00604091">
        <w:t xml:space="preserve">we can instead use </w:t>
      </w:r>
      <w:r w:rsidRPr="00A82635">
        <w:rPr>
          <w:rStyle w:val="Italic"/>
        </w:rPr>
        <w:t>method syntax</w:t>
      </w:r>
      <w:r w:rsidRPr="00604091">
        <w:t xml:space="preserve"> to call the </w:t>
      </w:r>
      <w:r w:rsidRPr="00604091">
        <w:rPr>
          <w:rStyle w:val="Literal"/>
        </w:rPr>
        <w:t>area</w:t>
      </w:r>
      <w:r w:rsidRPr="00604091">
        <w:t xml:space="preserve"> method on our </w:t>
      </w:r>
      <w:r w:rsidRPr="00604091">
        <w:rPr>
          <w:rStyle w:val="Literal"/>
        </w:rPr>
        <w:t>Rectangle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instance</w:t>
      </w:r>
      <w:r w:rsidR="00EC2584">
        <w:rPr>
          <w:lang w:eastAsia="en-GB"/>
        </w:rPr>
        <w:t xml:space="preserve"> </w:t>
      </w:r>
      <w:r w:rsidR="00EC2584" w:rsidRPr="00AC00B2">
        <w:rPr>
          <w:rStyle w:val="CodeAnnotation"/>
        </w:rPr>
        <w:t>3</w:t>
      </w:r>
      <w:r w:rsidRPr="005A2588">
        <w:rPr>
          <w:lang w:eastAsia="en-GB"/>
        </w:rPr>
        <w:t>. The method syntax goes after an instance: we add a dot followed by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the method name, parentheses, and any arguments.</w:t>
      </w:r>
      <w:r w:rsidR="0030152B">
        <w:rPr>
          <w:lang w:eastAsia="en-GB"/>
        </w:rPr>
        <w:fldChar w:fldCharType="begin"/>
      </w:r>
      <w:r w:rsidR="0030152B">
        <w:instrText xml:space="preserve"> XE "method syntax endRange" </w:instrText>
      </w:r>
      <w:r w:rsidR="0030152B">
        <w:rPr>
          <w:lang w:eastAsia="en-GB"/>
        </w:rPr>
        <w:fldChar w:fldCharType="end"/>
      </w:r>
      <w:r w:rsidR="0030152B">
        <w:rPr>
          <w:lang w:eastAsia="en-GB"/>
        </w:rPr>
        <w:fldChar w:fldCharType="begin"/>
      </w:r>
      <w:r w:rsidR="0030152B">
        <w:instrText xml:space="preserve"> XE ". (dot):for method syntax endRange" </w:instrText>
      </w:r>
      <w:r w:rsidR="0030152B">
        <w:rPr>
          <w:lang w:eastAsia="en-GB"/>
        </w:rPr>
        <w:fldChar w:fldCharType="end"/>
      </w:r>
      <w:r w:rsidR="0030152B">
        <w:rPr>
          <w:lang w:eastAsia="en-GB"/>
        </w:rPr>
        <w:fldChar w:fldCharType="begin"/>
      </w:r>
      <w:r w:rsidR="0030152B">
        <w:instrText xml:space="preserve"> XE "dot (.):for method syntax endRange" </w:instrText>
      </w:r>
      <w:r w:rsidR="0030152B">
        <w:rPr>
          <w:lang w:eastAsia="en-GB"/>
        </w:rPr>
        <w:fldChar w:fldCharType="end"/>
      </w:r>
    </w:p>
    <w:p w14:paraId="2D697682" w14:textId="6D7DE1FD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In the signature for </w:t>
      </w:r>
      <w:r w:rsidRPr="00604091">
        <w:rPr>
          <w:rStyle w:val="Literal"/>
        </w:rPr>
        <w:t>area</w:t>
      </w:r>
      <w:r w:rsidRPr="00604091">
        <w:t xml:space="preserve">, we use </w:t>
      </w:r>
      <w:r w:rsidRPr="00604091">
        <w:rPr>
          <w:rStyle w:val="Literal"/>
        </w:rPr>
        <w:t>&amp;self</w:t>
      </w:r>
      <w:r w:rsidRPr="00604091">
        <w:t xml:space="preserve"> instead of </w:t>
      </w:r>
      <w:r w:rsidRPr="00604091">
        <w:rPr>
          <w:rStyle w:val="Literal"/>
        </w:rPr>
        <w:t>rectangle: &amp;Rectangle</w:t>
      </w:r>
      <w:r w:rsidRPr="00604091">
        <w:t>.</w:t>
      </w:r>
      <w:r w:rsidR="00604091" w:rsidRPr="00604091">
        <w:t xml:space="preserve"> </w:t>
      </w:r>
      <w:r w:rsidR="004D39BF">
        <w:rPr>
          <w:lang w:eastAsia="en-GB"/>
        </w:rPr>
        <w:fldChar w:fldCharType="begin"/>
      </w:r>
      <w:r w:rsidR="004D39BF">
        <w:instrText xml:space="preserve"> XE "Self keyword startRange" </w:instrText>
      </w:r>
      <w:r w:rsidR="004D39BF">
        <w:rPr>
          <w:lang w:eastAsia="en-GB"/>
        </w:rPr>
        <w:fldChar w:fldCharType="end"/>
      </w:r>
      <w:r w:rsidRPr="00604091">
        <w:t xml:space="preserve">The </w:t>
      </w:r>
      <w:r w:rsidRPr="00604091">
        <w:rPr>
          <w:rStyle w:val="Literal"/>
        </w:rPr>
        <w:t>&amp;self</w:t>
      </w:r>
      <w:r w:rsidRPr="00604091">
        <w:t xml:space="preserve"> is actually short for </w:t>
      </w:r>
      <w:r w:rsidRPr="00604091">
        <w:rPr>
          <w:rStyle w:val="Literal"/>
        </w:rPr>
        <w:t>self: &amp;Self</w:t>
      </w:r>
      <w:r w:rsidRPr="00604091">
        <w:t xml:space="preserve">. Within an </w:t>
      </w:r>
      <w:r w:rsidRPr="00604091">
        <w:rPr>
          <w:rStyle w:val="Literal"/>
        </w:rPr>
        <w:t>impl</w:t>
      </w:r>
      <w:r w:rsidRPr="00604091">
        <w:t xml:space="preserve"> block, the</w:t>
      </w:r>
      <w:r w:rsidR="00604091" w:rsidRPr="00604091">
        <w:t xml:space="preserve"> </w:t>
      </w:r>
      <w:r w:rsidRPr="00604091">
        <w:t xml:space="preserve">type </w:t>
      </w:r>
      <w:r w:rsidRPr="00604091">
        <w:rPr>
          <w:rStyle w:val="Literal"/>
        </w:rPr>
        <w:t>Self</w:t>
      </w:r>
      <w:r w:rsidRPr="00604091">
        <w:t xml:space="preserve"> is an alias for the type that the </w:t>
      </w:r>
      <w:r w:rsidRPr="00604091">
        <w:rPr>
          <w:rStyle w:val="Literal"/>
        </w:rPr>
        <w:t>impl</w:t>
      </w:r>
      <w:r w:rsidRPr="00604091">
        <w:t xml:space="preserve"> block is for. Methods must</w:t>
      </w:r>
      <w:r w:rsidR="00604091" w:rsidRPr="00604091">
        <w:t xml:space="preserve"> </w:t>
      </w:r>
      <w:r w:rsidRPr="00604091">
        <w:t xml:space="preserve">have a parameter named </w:t>
      </w:r>
      <w:r w:rsidRPr="00604091">
        <w:rPr>
          <w:rStyle w:val="Literal"/>
        </w:rPr>
        <w:t>self</w:t>
      </w:r>
      <w:r w:rsidRPr="00604091">
        <w:t xml:space="preserve"> of type </w:t>
      </w:r>
      <w:r w:rsidRPr="00604091">
        <w:rPr>
          <w:rStyle w:val="Literal"/>
        </w:rPr>
        <w:t>Self</w:t>
      </w:r>
      <w:r w:rsidRPr="00604091">
        <w:t xml:space="preserve"> for their first parameter, so Rust</w:t>
      </w:r>
      <w:r w:rsidR="00604091" w:rsidRPr="00604091">
        <w:t xml:space="preserve"> </w:t>
      </w:r>
      <w:r w:rsidRPr="00604091">
        <w:t xml:space="preserve">lets you abbreviate this with only the name </w:t>
      </w:r>
      <w:r w:rsidRPr="00604091">
        <w:rPr>
          <w:rStyle w:val="Literal"/>
        </w:rPr>
        <w:t>self</w:t>
      </w:r>
      <w:r w:rsidRPr="00604091">
        <w:t xml:space="preserve"> in the first parameter spot.</w:t>
      </w:r>
      <w:r w:rsidR="00604091" w:rsidRPr="00604091">
        <w:t xml:space="preserve"> </w:t>
      </w:r>
      <w:r w:rsidRPr="00604091">
        <w:t xml:space="preserve">Note that we still need to use the </w:t>
      </w:r>
      <w:r w:rsidRPr="00604091">
        <w:rPr>
          <w:rStyle w:val="Literal"/>
        </w:rPr>
        <w:t>&amp;</w:t>
      </w:r>
      <w:r w:rsidRPr="00604091">
        <w:t xml:space="preserve"> in front of the </w:t>
      </w:r>
      <w:r w:rsidRPr="00604091">
        <w:rPr>
          <w:rStyle w:val="Literal"/>
        </w:rPr>
        <w:t>self</w:t>
      </w:r>
      <w:r w:rsidRPr="00604091">
        <w:t xml:space="preserve"> shorthand to</w:t>
      </w:r>
      <w:r w:rsidR="00604091" w:rsidRPr="00604091">
        <w:t xml:space="preserve"> </w:t>
      </w:r>
      <w:r w:rsidRPr="00604091">
        <w:t xml:space="preserve">indicate </w:t>
      </w:r>
      <w:r w:rsidR="006E7D07">
        <w:t xml:space="preserve">that </w:t>
      </w:r>
      <w:r w:rsidRPr="00604091">
        <w:t xml:space="preserve">this method borrows the </w:t>
      </w:r>
      <w:r w:rsidRPr="00604091">
        <w:rPr>
          <w:rStyle w:val="Literal"/>
        </w:rPr>
        <w:t>Self</w:t>
      </w:r>
      <w:r w:rsidRPr="00604091">
        <w:t xml:space="preserve"> instance, just as we did in </w:t>
      </w:r>
      <w:r w:rsidRPr="00604091">
        <w:rPr>
          <w:rStyle w:val="Literal"/>
        </w:rPr>
        <w:t>rectangle: &amp;Rectangle</w:t>
      </w:r>
      <w:r w:rsidRPr="00604091">
        <w:t>.</w:t>
      </w:r>
      <w:r w:rsidR="003A37BD">
        <w:rPr>
          <w:lang w:eastAsia="en-GB"/>
        </w:rPr>
        <w:fldChar w:fldCharType="begin"/>
      </w:r>
      <w:r w:rsidR="003A37BD">
        <w:instrText xml:space="preserve"> XE "Self keyword endRange" </w:instrText>
      </w:r>
      <w:r w:rsidR="003A37BD">
        <w:rPr>
          <w:lang w:eastAsia="en-GB"/>
        </w:rPr>
        <w:fldChar w:fldCharType="end"/>
      </w:r>
      <w:r w:rsidRPr="00604091">
        <w:t xml:space="preserve"> Methods can take ownership of </w:t>
      </w:r>
      <w:r w:rsidRPr="00604091">
        <w:rPr>
          <w:rStyle w:val="Literal"/>
        </w:rPr>
        <w:t>self</w:t>
      </w:r>
      <w:r w:rsidRPr="00604091">
        <w:t xml:space="preserve">, borrow </w:t>
      </w:r>
      <w:r w:rsidRPr="00604091">
        <w:rPr>
          <w:rStyle w:val="Literal"/>
        </w:rPr>
        <w:t>self</w:t>
      </w:r>
      <w:r w:rsidRPr="00604091">
        <w:t xml:space="preserve"> immutably</w:t>
      </w:r>
      <w:r w:rsidR="006E7D07">
        <w:t>,</w:t>
      </w:r>
      <w:r w:rsidRPr="00604091">
        <w:t xml:space="preserve"> as</w:t>
      </w:r>
      <w:r w:rsidR="00604091" w:rsidRPr="00604091">
        <w:t xml:space="preserve"> </w:t>
      </w:r>
      <w:r w:rsidRPr="00604091">
        <w:t xml:space="preserve">we’ve done here, or borrow </w:t>
      </w:r>
      <w:r w:rsidRPr="00604091">
        <w:rPr>
          <w:rStyle w:val="Literal"/>
        </w:rPr>
        <w:t>self</w:t>
      </w:r>
      <w:r w:rsidRPr="005A2588">
        <w:rPr>
          <w:lang w:eastAsia="en-GB"/>
        </w:rPr>
        <w:t xml:space="preserve"> mutably, just as they can any other parameter.</w:t>
      </w:r>
    </w:p>
    <w:p w14:paraId="41F42E6C" w14:textId="7E8066E1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We ch</w:t>
      </w:r>
      <w:r w:rsidR="00EE6AAE">
        <w:rPr>
          <w:lang w:eastAsia="en-GB"/>
        </w:rPr>
        <w:t>o</w:t>
      </w:r>
      <w:r w:rsidRPr="005A2588">
        <w:rPr>
          <w:lang w:eastAsia="en-GB"/>
        </w:rPr>
        <w:t xml:space="preserve">se </w:t>
      </w:r>
      <w:r w:rsidRPr="00604091">
        <w:rPr>
          <w:rStyle w:val="Literal"/>
        </w:rPr>
        <w:t>&amp;self</w:t>
      </w:r>
      <w:r w:rsidRPr="00604091">
        <w:t xml:space="preserve"> here for the same reason we used </w:t>
      </w:r>
      <w:r w:rsidRPr="00604091">
        <w:rPr>
          <w:rStyle w:val="Literal"/>
        </w:rPr>
        <w:t>&amp;Rectangle</w:t>
      </w:r>
      <w:r w:rsidRPr="00604091">
        <w:t xml:space="preserve"> in the</w:t>
      </w:r>
      <w:r w:rsidR="00604091" w:rsidRPr="00604091">
        <w:t xml:space="preserve"> </w:t>
      </w:r>
      <w:r w:rsidRPr="00604091">
        <w:t>function version: we don’t want to take ownership, and we just want to read the</w:t>
      </w:r>
      <w:r w:rsidR="00604091" w:rsidRPr="00604091">
        <w:t xml:space="preserve"> </w:t>
      </w:r>
      <w:r w:rsidRPr="00604091">
        <w:t>data in the struct, not write to it. If we wanted to change the instance that</w:t>
      </w:r>
      <w:r w:rsidR="00604091" w:rsidRPr="00604091">
        <w:t xml:space="preserve"> </w:t>
      </w:r>
      <w:r w:rsidRPr="00604091">
        <w:t xml:space="preserve">we’ve called the method on as part of what the method does, we’d use </w:t>
      </w:r>
      <w:r w:rsidRPr="00604091">
        <w:rPr>
          <w:rStyle w:val="Literal"/>
        </w:rPr>
        <w:t>&amp;mut self</w:t>
      </w:r>
      <w:r w:rsidRPr="00604091">
        <w:t xml:space="preserve"> as the first parameter. Having a method that takes ownership of the</w:t>
      </w:r>
      <w:r w:rsidR="00604091" w:rsidRPr="00604091">
        <w:t xml:space="preserve"> </w:t>
      </w:r>
      <w:r w:rsidRPr="00604091">
        <w:t xml:space="preserve">instance by using just </w:t>
      </w:r>
      <w:r w:rsidRPr="00604091">
        <w:rPr>
          <w:rStyle w:val="Literal"/>
        </w:rPr>
        <w:t>self</w:t>
      </w:r>
      <w:r w:rsidRPr="00604091">
        <w:t xml:space="preserve"> as the first parameter is rare; this technique is</w:t>
      </w:r>
      <w:r w:rsidR="00604091" w:rsidRPr="00604091">
        <w:t xml:space="preserve"> </w:t>
      </w:r>
      <w:r w:rsidRPr="00604091">
        <w:t xml:space="preserve">usually used when the method transforms </w:t>
      </w:r>
      <w:r w:rsidRPr="00604091">
        <w:rPr>
          <w:rStyle w:val="Literal"/>
        </w:rPr>
        <w:t>self</w:t>
      </w:r>
      <w:r w:rsidRPr="005A2588">
        <w:rPr>
          <w:lang w:eastAsia="en-GB"/>
        </w:rPr>
        <w:t xml:space="preserve"> into something else and you want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to prevent the caller from using the original instance after the transformation.</w:t>
      </w:r>
    </w:p>
    <w:p w14:paraId="4FA5ACDD" w14:textId="62AB1CDA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lastRenderedPageBreak/>
        <w:t>The main reason for using methods instead of functions, in addition to providing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method syntax and not having to repeat the type of </w:t>
      </w:r>
      <w:r w:rsidRPr="00604091">
        <w:rPr>
          <w:rStyle w:val="Literal"/>
        </w:rPr>
        <w:t>self</w:t>
      </w:r>
      <w:r w:rsidRPr="00604091">
        <w:t xml:space="preserve"> in every method’s</w:t>
      </w:r>
      <w:r w:rsidR="00604091" w:rsidRPr="00604091">
        <w:t xml:space="preserve"> </w:t>
      </w:r>
      <w:r w:rsidRPr="00604091">
        <w:t>signature, is for organization. We’ve put all the things we can do with an</w:t>
      </w:r>
      <w:r w:rsidR="00604091" w:rsidRPr="00604091">
        <w:t xml:space="preserve"> </w:t>
      </w:r>
      <w:r w:rsidRPr="00604091">
        <w:t xml:space="preserve">instance of a type in one </w:t>
      </w:r>
      <w:r w:rsidRPr="00604091">
        <w:rPr>
          <w:rStyle w:val="Literal"/>
        </w:rPr>
        <w:t>impl</w:t>
      </w:r>
      <w:r w:rsidRPr="00604091">
        <w:t xml:space="preserve"> block rather than making future users of our</w:t>
      </w:r>
      <w:r w:rsidR="00604091" w:rsidRPr="00604091">
        <w:t xml:space="preserve"> </w:t>
      </w:r>
      <w:r w:rsidRPr="00604091">
        <w:t xml:space="preserve">code search for capabilities of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in various places in the library we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provide.</w:t>
      </w:r>
    </w:p>
    <w:p w14:paraId="21E58D01" w14:textId="20319DC7" w:rsidR="005A2588" w:rsidRPr="005A2588" w:rsidRDefault="005A2588" w:rsidP="00604091">
      <w:pPr>
        <w:pStyle w:val="Body"/>
        <w:rPr>
          <w:lang w:eastAsia="en-GB"/>
        </w:rPr>
      </w:pPr>
      <w:r w:rsidRPr="005B3197">
        <w:rPr>
          <w:lang w:eastAsia="en-GB"/>
        </w:rPr>
        <w:t>Note</w:t>
      </w:r>
      <w:r w:rsidRPr="005A2588">
        <w:rPr>
          <w:lang w:eastAsia="en-GB"/>
        </w:rPr>
        <w:t xml:space="preserve"> that we can choose to give a method the same name as one of the struct’s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fields. For example, we can define a method on </w:t>
      </w:r>
      <w:r w:rsidRPr="00604091">
        <w:rPr>
          <w:rStyle w:val="Literal"/>
        </w:rPr>
        <w:t>Rectangle</w:t>
      </w:r>
      <w:r w:rsidRPr="00604091">
        <w:t xml:space="preserve"> </w:t>
      </w:r>
      <w:r w:rsidR="006E7D07">
        <w:t xml:space="preserve">that is </w:t>
      </w:r>
      <w:r w:rsidRPr="00604091">
        <w:t xml:space="preserve">also named </w:t>
      </w:r>
      <w:r w:rsidRPr="00604091">
        <w:rPr>
          <w:rStyle w:val="Literal"/>
        </w:rPr>
        <w:t>width</w:t>
      </w:r>
      <w:r w:rsidRPr="005A2588">
        <w:rPr>
          <w:lang w:eastAsia="en-GB"/>
        </w:rPr>
        <w:t>:</w:t>
      </w:r>
    </w:p>
    <w:p w14:paraId="7E5F165B" w14:textId="66F16810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20E9ADB4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>impl Rectangle {</w:t>
      </w:r>
    </w:p>
    <w:p w14:paraId="3FB9839E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fn width(&amp;self) -&gt; bool {</w:t>
      </w:r>
    </w:p>
    <w:p w14:paraId="4AFB2B33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self.width &gt; 0</w:t>
      </w:r>
    </w:p>
    <w:p w14:paraId="20B52576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606AE2DA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7F8DADDE" w14:textId="77777777" w:rsidR="005A2588" w:rsidRPr="005A2588" w:rsidRDefault="005A2588" w:rsidP="004817CE">
      <w:pPr>
        <w:pStyle w:val="Code"/>
        <w:rPr>
          <w:lang w:eastAsia="en-GB"/>
        </w:rPr>
      </w:pPr>
    </w:p>
    <w:p w14:paraId="79541455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>fn main() {</w:t>
      </w:r>
    </w:p>
    <w:p w14:paraId="299CF64B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let rect1 = Rectangle {</w:t>
      </w:r>
    </w:p>
    <w:p w14:paraId="05A16701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width: 30,</w:t>
      </w:r>
    </w:p>
    <w:p w14:paraId="1BF936FB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height: 50,</w:t>
      </w:r>
    </w:p>
    <w:p w14:paraId="42BEF5B4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};</w:t>
      </w:r>
    </w:p>
    <w:p w14:paraId="32E4CEE9" w14:textId="77777777" w:rsidR="005A2588" w:rsidRPr="005A2588" w:rsidRDefault="005A2588" w:rsidP="004817CE">
      <w:pPr>
        <w:pStyle w:val="Code"/>
        <w:rPr>
          <w:lang w:eastAsia="en-GB"/>
        </w:rPr>
      </w:pPr>
    </w:p>
    <w:p w14:paraId="0EE2964A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if rect1.width() {</w:t>
      </w:r>
    </w:p>
    <w:p w14:paraId="0D794FB2" w14:textId="77777777" w:rsidR="00521024" w:rsidRDefault="005A2588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println!(</w:t>
      </w:r>
    </w:p>
    <w:p w14:paraId="7D665F9E" w14:textId="77777777" w:rsidR="00521024" w:rsidRDefault="00521024">
      <w:pPr>
        <w:pStyle w:val="Code"/>
        <w:rPr>
          <w:lang w:eastAsia="en-GB"/>
        </w:rPr>
      </w:pPr>
      <w:r>
        <w:rPr>
          <w:lang w:eastAsia="en-GB"/>
        </w:rPr>
        <w:t xml:space="preserve">            </w:t>
      </w:r>
      <w:r w:rsidR="005A2588" w:rsidRPr="005A2588">
        <w:rPr>
          <w:lang w:eastAsia="en-GB"/>
        </w:rPr>
        <w:t xml:space="preserve">"The rectangle has a nonzero width; it is {}", </w:t>
      </w:r>
    </w:p>
    <w:p w14:paraId="1542CE11" w14:textId="77777777" w:rsidR="00521024" w:rsidRDefault="00521024">
      <w:pPr>
        <w:pStyle w:val="Code"/>
        <w:rPr>
          <w:lang w:eastAsia="en-GB"/>
        </w:rPr>
      </w:pPr>
      <w:r>
        <w:rPr>
          <w:lang w:eastAsia="en-GB"/>
        </w:rPr>
        <w:t xml:space="preserve">            </w:t>
      </w:r>
      <w:r w:rsidR="005A2588" w:rsidRPr="005A2588">
        <w:rPr>
          <w:lang w:eastAsia="en-GB"/>
        </w:rPr>
        <w:t>rect1.width</w:t>
      </w:r>
    </w:p>
    <w:p w14:paraId="25AC5FF7" w14:textId="3F42D4F8" w:rsidR="005A2588" w:rsidRPr="005A2588" w:rsidRDefault="00521024" w:rsidP="004817CE">
      <w:pPr>
        <w:pStyle w:val="Code"/>
        <w:rPr>
          <w:lang w:eastAsia="en-GB"/>
        </w:rPr>
      </w:pPr>
      <w:r>
        <w:rPr>
          <w:lang w:eastAsia="en-GB"/>
        </w:rPr>
        <w:t xml:space="preserve">        </w:t>
      </w:r>
      <w:r w:rsidR="005A2588" w:rsidRPr="005A2588">
        <w:rPr>
          <w:lang w:eastAsia="en-GB"/>
        </w:rPr>
        <w:t>);</w:t>
      </w:r>
    </w:p>
    <w:p w14:paraId="60EA3A5B" w14:textId="77777777" w:rsidR="005A2588" w:rsidRPr="005A2588" w:rsidRDefault="005A2588" w:rsidP="004817CE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14CD94AC" w14:textId="77777777" w:rsidR="005A2588" w:rsidRPr="004817CE" w:rsidRDefault="005A2588" w:rsidP="004817CE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2DCD3545" w14:textId="1EF7C891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Here, we’re choosing to make the </w:t>
      </w:r>
      <w:r w:rsidRPr="00604091">
        <w:rPr>
          <w:rStyle w:val="Literal"/>
        </w:rPr>
        <w:t>width</w:t>
      </w:r>
      <w:r w:rsidRPr="00604091">
        <w:t xml:space="preserve"> method return </w:t>
      </w:r>
      <w:r w:rsidRPr="00604091">
        <w:rPr>
          <w:rStyle w:val="Literal"/>
        </w:rPr>
        <w:t>true</w:t>
      </w:r>
      <w:r w:rsidRPr="00604091">
        <w:t xml:space="preserve"> if the value in</w:t>
      </w:r>
      <w:r w:rsidR="00604091" w:rsidRPr="00604091">
        <w:t xml:space="preserve"> </w:t>
      </w:r>
      <w:r w:rsidRPr="00604091">
        <w:t xml:space="preserve">the instance’s </w:t>
      </w:r>
      <w:r w:rsidRPr="00604091">
        <w:rPr>
          <w:rStyle w:val="Literal"/>
        </w:rPr>
        <w:t>width</w:t>
      </w:r>
      <w:r w:rsidRPr="00604091">
        <w:t xml:space="preserve"> field is greater than </w:t>
      </w:r>
      <w:r w:rsidRPr="006E7D07">
        <w:rPr>
          <w:rStyle w:val="Literal"/>
        </w:rPr>
        <w:t>0</w:t>
      </w:r>
      <w:r w:rsidRPr="00604091">
        <w:t xml:space="preserve"> and </w:t>
      </w:r>
      <w:r w:rsidRPr="00604091">
        <w:rPr>
          <w:rStyle w:val="Literal"/>
        </w:rPr>
        <w:t>false</w:t>
      </w:r>
      <w:r w:rsidRPr="00604091">
        <w:t xml:space="preserve"> if the value is </w:t>
      </w:r>
      <w:r w:rsidRPr="006E7D07">
        <w:rPr>
          <w:rStyle w:val="Literal"/>
        </w:rPr>
        <w:t>0</w:t>
      </w:r>
      <w:r w:rsidRPr="00604091">
        <w:t>:</w:t>
      </w:r>
      <w:r w:rsidR="00604091" w:rsidRPr="00604091">
        <w:t xml:space="preserve"> </w:t>
      </w:r>
      <w:r w:rsidRPr="00604091">
        <w:t xml:space="preserve">we can use a field within a method of the same name for any purpose. In </w:t>
      </w:r>
      <w:r w:rsidRPr="00604091">
        <w:rPr>
          <w:rStyle w:val="Literal"/>
        </w:rPr>
        <w:t>main</w:t>
      </w:r>
      <w:r w:rsidRPr="00604091">
        <w:t>,</w:t>
      </w:r>
      <w:r w:rsidR="00604091" w:rsidRPr="00604091">
        <w:t xml:space="preserve"> </w:t>
      </w:r>
      <w:r w:rsidRPr="00604091">
        <w:t xml:space="preserve">when we follow </w:t>
      </w:r>
      <w:r w:rsidRPr="00604091">
        <w:rPr>
          <w:rStyle w:val="Literal"/>
        </w:rPr>
        <w:t>rect1.width</w:t>
      </w:r>
      <w:r w:rsidRPr="00604091">
        <w:t xml:space="preserve"> with parentheses, Rust knows we mean the method</w:t>
      </w:r>
      <w:r w:rsidR="00604091" w:rsidRPr="00604091">
        <w:t xml:space="preserve"> </w:t>
      </w:r>
      <w:r w:rsidRPr="00604091">
        <w:rPr>
          <w:rStyle w:val="Literal"/>
        </w:rPr>
        <w:t>width</w:t>
      </w:r>
      <w:r w:rsidRPr="00604091">
        <w:t xml:space="preserve">. When we don’t use parentheses, Rust knows we mean the field </w:t>
      </w:r>
      <w:r w:rsidRPr="00604091">
        <w:rPr>
          <w:rStyle w:val="Literal"/>
        </w:rPr>
        <w:t>width</w:t>
      </w:r>
      <w:r w:rsidRPr="005A2588">
        <w:rPr>
          <w:lang w:eastAsia="en-GB"/>
        </w:rPr>
        <w:t>.</w:t>
      </w:r>
    </w:p>
    <w:p w14:paraId="3481670B" w14:textId="5BA2D8DC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Often, but not always, when we give methods with the same name as a field we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want it to only return the value in the field and do nothing else. Methods like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this are called </w:t>
      </w:r>
      <w:r w:rsidRPr="00A82635">
        <w:rPr>
          <w:rStyle w:val="Italic"/>
        </w:rPr>
        <w:t>getters</w:t>
      </w:r>
      <w:r w:rsidR="006E20B2">
        <w:rPr>
          <w:lang w:eastAsia="en-GB"/>
        </w:rPr>
        <w:fldChar w:fldCharType="begin"/>
      </w:r>
      <w:r w:rsidR="006E20B2">
        <w:instrText xml:space="preserve"> XE "methods:getters" </w:instrText>
      </w:r>
      <w:r w:rsidR="006E20B2">
        <w:rPr>
          <w:lang w:eastAsia="en-GB"/>
        </w:rPr>
        <w:fldChar w:fldCharType="end"/>
      </w:r>
      <w:r w:rsidR="006E20B2">
        <w:rPr>
          <w:lang w:eastAsia="en-GB"/>
        </w:rPr>
        <w:fldChar w:fldCharType="begin"/>
      </w:r>
      <w:r w:rsidR="006E20B2">
        <w:instrText xml:space="preserve"> XE "getter</w:instrText>
      </w:r>
      <w:r w:rsidR="00767599">
        <w:instrText xml:space="preserve"> methods</w:instrText>
      </w:r>
      <w:r w:rsidR="006E20B2">
        <w:instrText xml:space="preserve">" </w:instrText>
      </w:r>
      <w:r w:rsidR="006E20B2">
        <w:rPr>
          <w:lang w:eastAsia="en-GB"/>
        </w:rPr>
        <w:fldChar w:fldCharType="end"/>
      </w:r>
      <w:r w:rsidRPr="005A2588">
        <w:rPr>
          <w:lang w:eastAsia="en-GB"/>
        </w:rPr>
        <w:t>, and Rust does not implement them automatically for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struct fields as some other languages do. Getters are useful because you can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make the field private but the method public</w:t>
      </w:r>
      <w:r w:rsidR="006E7D07">
        <w:rPr>
          <w:lang w:eastAsia="en-GB"/>
        </w:rPr>
        <w:t>,</w:t>
      </w:r>
      <w:r w:rsidRPr="005A2588">
        <w:rPr>
          <w:lang w:eastAsia="en-GB"/>
        </w:rPr>
        <w:t xml:space="preserve"> and thus enable read-only access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to that field as part of the type’s public API. We will discuss what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public and private are and how to designate a field or method as public or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private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7</w:t>
      </w:r>
      <w:r w:rsidRPr="005A2588">
        <w:rPr>
          <w:lang w:eastAsia="en-GB"/>
        </w:rPr>
        <w:t>.</w:t>
      </w:r>
    </w:p>
    <w:p w14:paraId="284DA42F" w14:textId="77777777" w:rsidR="00485735" w:rsidRDefault="00485735" w:rsidP="004817CE">
      <w:pPr>
        <w:pStyle w:val="BoxType"/>
      </w:pPr>
      <w:bookmarkStart w:id="24" w:name="where’s-the-`-&gt;`-operator?"/>
      <w:bookmarkEnd w:id="24"/>
    </w:p>
    <w:p w14:paraId="635AD5B4" w14:textId="56A45870" w:rsidR="005A2588" w:rsidRPr="005A2588" w:rsidRDefault="009D56EB" w:rsidP="00E66384">
      <w:pPr>
        <w:pStyle w:val="BoxTitle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"automatic dereferencing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</w:instrText>
      </w:r>
      <w:r w:rsidR="00937682">
        <w:instrText>automatic referencing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5A2588" w:rsidRPr="00604091">
        <w:t>Where’s the -&gt;</w:t>
      </w:r>
      <w:r w:rsidR="005A2588" w:rsidRPr="005A2588">
        <w:rPr>
          <w:lang w:eastAsia="en-GB"/>
        </w:rPr>
        <w:t xml:space="preserve"> Operator?</w:t>
      </w:r>
    </w:p>
    <w:p w14:paraId="2EC549E3" w14:textId="2377B0CE" w:rsidR="005A2588" w:rsidRPr="005A2588" w:rsidRDefault="005A2588" w:rsidP="00E66384">
      <w:pPr>
        <w:pStyle w:val="BoxBody"/>
        <w:rPr>
          <w:lang w:eastAsia="en-GB"/>
        </w:rPr>
      </w:pPr>
      <w:r w:rsidRPr="00604091">
        <w:t>In C and C++, two different operators are used for calling methods: you use</w:t>
      </w:r>
      <w:r w:rsidR="00604091" w:rsidRPr="00604091">
        <w:t xml:space="preserve"> </w:t>
      </w:r>
      <w:r w:rsidRPr="00604091">
        <w:rPr>
          <w:rStyle w:val="Literal"/>
        </w:rPr>
        <w:t>.</w:t>
      </w:r>
      <w:r w:rsidRPr="00604091">
        <w:t xml:space="preserve"> if you’re calling a method on the object directly and </w:t>
      </w:r>
      <w:r w:rsidRPr="00604091">
        <w:rPr>
          <w:rStyle w:val="Literal"/>
        </w:rPr>
        <w:t>-&gt;</w:t>
      </w:r>
      <w:r w:rsidRPr="00604091">
        <w:t xml:space="preserve"> if you’re</w:t>
      </w:r>
      <w:r w:rsidR="00604091" w:rsidRPr="00604091">
        <w:t xml:space="preserve"> </w:t>
      </w:r>
      <w:r w:rsidRPr="00604091">
        <w:t>calling the method on a pointer to the object and need to dereference the</w:t>
      </w:r>
      <w:r w:rsidR="00604091" w:rsidRPr="00604091">
        <w:t xml:space="preserve"> </w:t>
      </w:r>
      <w:r w:rsidRPr="00604091">
        <w:t xml:space="preserve">pointer first. In other words, if </w:t>
      </w:r>
      <w:r w:rsidRPr="00604091">
        <w:rPr>
          <w:rStyle w:val="Literal"/>
        </w:rPr>
        <w:t>object</w:t>
      </w:r>
      <w:r w:rsidRPr="00604091">
        <w:t xml:space="preserve"> is a pointer,</w:t>
      </w:r>
      <w:r w:rsidR="00604091" w:rsidRPr="00604091">
        <w:t xml:space="preserve"> </w:t>
      </w:r>
      <w:r w:rsidRPr="00604091">
        <w:rPr>
          <w:rStyle w:val="Literal"/>
        </w:rPr>
        <w:t>object-&gt;</w:t>
      </w:r>
      <w:r w:rsidRPr="006E7D07">
        <w:rPr>
          <w:rStyle w:val="LiteralItalic"/>
        </w:rPr>
        <w:t>something</w:t>
      </w:r>
      <w:r w:rsidRPr="00604091">
        <w:rPr>
          <w:rStyle w:val="Literal"/>
        </w:rPr>
        <w:t>()</w:t>
      </w:r>
      <w:r w:rsidRPr="00604091">
        <w:t xml:space="preserve"> is similar to </w:t>
      </w:r>
      <w:r w:rsidRPr="00604091">
        <w:rPr>
          <w:rStyle w:val="Literal"/>
        </w:rPr>
        <w:lastRenderedPageBreak/>
        <w:t>(*object).</w:t>
      </w:r>
      <w:r w:rsidRPr="006E7D07">
        <w:rPr>
          <w:rStyle w:val="LiteralItalic"/>
        </w:rPr>
        <w:t>something</w:t>
      </w:r>
      <w:r w:rsidRPr="00604091">
        <w:rPr>
          <w:rStyle w:val="Literal"/>
        </w:rPr>
        <w:t>()</w:t>
      </w:r>
      <w:r w:rsidRPr="005A2588">
        <w:rPr>
          <w:lang w:eastAsia="en-GB"/>
        </w:rPr>
        <w:t>.</w:t>
      </w:r>
    </w:p>
    <w:p w14:paraId="61B047BB" w14:textId="72EBCF6B" w:rsidR="005A2588" w:rsidRPr="005A2588" w:rsidRDefault="005A2588" w:rsidP="00E66384">
      <w:pPr>
        <w:pStyle w:val="BoxBody"/>
        <w:rPr>
          <w:lang w:eastAsia="en-GB"/>
        </w:rPr>
      </w:pPr>
      <w:r w:rsidRPr="005A2588">
        <w:rPr>
          <w:lang w:eastAsia="en-GB"/>
        </w:rPr>
        <w:t xml:space="preserve">Rust doesn’t have an equivalent to the </w:t>
      </w:r>
      <w:r w:rsidRPr="00604091">
        <w:rPr>
          <w:rStyle w:val="Literal"/>
        </w:rPr>
        <w:t>-&gt;</w:t>
      </w:r>
      <w:r w:rsidRPr="00604091">
        <w:t xml:space="preserve"> operator; instead, Rust has a</w:t>
      </w:r>
      <w:r w:rsidR="00604091" w:rsidRPr="00604091">
        <w:t xml:space="preserve"> </w:t>
      </w:r>
      <w:r w:rsidRPr="00604091">
        <w:t xml:space="preserve">feature called </w:t>
      </w:r>
      <w:r w:rsidRPr="00A82635">
        <w:rPr>
          <w:rStyle w:val="Italic"/>
        </w:rPr>
        <w:t>automatic referencing and dereferencing</w:t>
      </w:r>
      <w:r w:rsidRPr="005A2588">
        <w:rPr>
          <w:lang w:eastAsia="en-GB"/>
        </w:rPr>
        <w:t>. Calling methods is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one of the few places in Rust that has this behavior.</w:t>
      </w:r>
    </w:p>
    <w:p w14:paraId="42BCA89A" w14:textId="61DCDDF6" w:rsidR="005A2588" w:rsidRPr="005A2588" w:rsidRDefault="005A2588" w:rsidP="00E66384">
      <w:pPr>
        <w:pStyle w:val="BoxBody"/>
        <w:rPr>
          <w:lang w:eastAsia="en-GB"/>
        </w:rPr>
      </w:pPr>
      <w:r w:rsidRPr="005A2588">
        <w:rPr>
          <w:lang w:eastAsia="en-GB"/>
        </w:rPr>
        <w:t xml:space="preserve">Here’s how it works: when you call a method with </w:t>
      </w:r>
      <w:r w:rsidRPr="00604091">
        <w:rPr>
          <w:rStyle w:val="Literal"/>
        </w:rPr>
        <w:t>object.</w:t>
      </w:r>
      <w:r w:rsidRPr="006E7D07">
        <w:rPr>
          <w:rStyle w:val="LiteralItalic"/>
        </w:rPr>
        <w:t>something</w:t>
      </w:r>
      <w:r w:rsidRPr="00604091">
        <w:rPr>
          <w:rStyle w:val="Literal"/>
        </w:rPr>
        <w:t>()</w:t>
      </w:r>
      <w:r w:rsidRPr="00604091">
        <w:t>, Rust</w:t>
      </w:r>
      <w:r w:rsidR="00604091" w:rsidRPr="00604091">
        <w:t xml:space="preserve"> </w:t>
      </w:r>
      <w:r w:rsidRPr="00604091">
        <w:t xml:space="preserve">automatically adds in </w:t>
      </w:r>
      <w:r w:rsidRPr="00604091">
        <w:rPr>
          <w:rStyle w:val="Literal"/>
        </w:rPr>
        <w:t>&amp;</w:t>
      </w:r>
      <w:r w:rsidRPr="00604091">
        <w:t xml:space="preserve">, </w:t>
      </w:r>
      <w:r w:rsidRPr="00604091">
        <w:rPr>
          <w:rStyle w:val="Literal"/>
        </w:rPr>
        <w:t>&amp;mut</w:t>
      </w:r>
      <w:r w:rsidRPr="00604091">
        <w:t xml:space="preserve">, or </w:t>
      </w:r>
      <w:r w:rsidRPr="00604091">
        <w:rPr>
          <w:rStyle w:val="Literal"/>
        </w:rPr>
        <w:t>*</w:t>
      </w:r>
      <w:r w:rsidRPr="00604091">
        <w:t xml:space="preserve"> so </w:t>
      </w:r>
      <w:r w:rsidRPr="00604091">
        <w:rPr>
          <w:rStyle w:val="Literal"/>
        </w:rPr>
        <w:t>object</w:t>
      </w:r>
      <w:r w:rsidRPr="005A2588">
        <w:rPr>
          <w:lang w:eastAsia="en-GB"/>
        </w:rPr>
        <w:t xml:space="preserve"> matches the signature of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the method. In other words, the following are the same:</w:t>
      </w:r>
    </w:p>
    <w:p w14:paraId="5A9CE35A" w14:textId="77777777" w:rsidR="005A2588" w:rsidRPr="005A2588" w:rsidRDefault="005A2588" w:rsidP="004817CE">
      <w:pPr>
        <w:pStyle w:val="BoxCode"/>
        <w:rPr>
          <w:lang w:eastAsia="en-GB"/>
        </w:rPr>
      </w:pPr>
      <w:r w:rsidRPr="005A2588">
        <w:rPr>
          <w:lang w:eastAsia="en-GB"/>
        </w:rPr>
        <w:t>p1.distance(&amp;p2);</w:t>
      </w:r>
    </w:p>
    <w:p w14:paraId="4FCAD181" w14:textId="77777777" w:rsidR="005A2588" w:rsidRPr="005A2588" w:rsidRDefault="005A2588" w:rsidP="004817CE">
      <w:pPr>
        <w:pStyle w:val="BoxCode"/>
        <w:rPr>
          <w:lang w:eastAsia="en-GB"/>
        </w:rPr>
      </w:pPr>
      <w:r w:rsidRPr="005A2588">
        <w:rPr>
          <w:lang w:eastAsia="en-GB"/>
        </w:rPr>
        <w:t>(&amp;p1).distance(&amp;p2);</w:t>
      </w:r>
    </w:p>
    <w:p w14:paraId="32D42B97" w14:textId="1D3C6A53" w:rsidR="005A2588" w:rsidRPr="005A2588" w:rsidRDefault="005A2588" w:rsidP="00E66384">
      <w:pPr>
        <w:pStyle w:val="BoxBody"/>
        <w:rPr>
          <w:lang w:eastAsia="en-GB"/>
        </w:rPr>
      </w:pPr>
      <w:r w:rsidRPr="00604091">
        <w:t>The first one looks much cleaner. This automatic referencing behavior works</w:t>
      </w:r>
      <w:r w:rsidR="00604091" w:rsidRPr="00604091">
        <w:t xml:space="preserve"> </w:t>
      </w:r>
      <w:r w:rsidRPr="00604091">
        <w:t xml:space="preserve">because methods have a clear receiver—the type of </w:t>
      </w:r>
      <w:r w:rsidRPr="00604091">
        <w:rPr>
          <w:rStyle w:val="Literal"/>
        </w:rPr>
        <w:t>self</w:t>
      </w:r>
      <w:r w:rsidRPr="00604091">
        <w:t>. Given the receiver</w:t>
      </w:r>
      <w:r w:rsidR="00604091" w:rsidRPr="00604091">
        <w:t xml:space="preserve"> </w:t>
      </w:r>
      <w:r w:rsidRPr="00604091">
        <w:t>and name of a method, Rust can figure out definitively whether the method is</w:t>
      </w:r>
      <w:r w:rsidR="00604091" w:rsidRPr="00604091">
        <w:t xml:space="preserve"> </w:t>
      </w:r>
      <w:r w:rsidRPr="00604091">
        <w:t>reading (</w:t>
      </w:r>
      <w:r w:rsidRPr="00604091">
        <w:rPr>
          <w:rStyle w:val="Literal"/>
        </w:rPr>
        <w:t>&amp;self</w:t>
      </w:r>
      <w:r w:rsidRPr="00604091">
        <w:t>), mutating (</w:t>
      </w:r>
      <w:r w:rsidRPr="00604091">
        <w:rPr>
          <w:rStyle w:val="Literal"/>
        </w:rPr>
        <w:t>&amp;mut self</w:t>
      </w:r>
      <w:r w:rsidRPr="00604091">
        <w:t>), or consuming (</w:t>
      </w:r>
      <w:r w:rsidRPr="00604091">
        <w:rPr>
          <w:rStyle w:val="Literal"/>
        </w:rPr>
        <w:t>self</w:t>
      </w:r>
      <w:r w:rsidRPr="005A2588">
        <w:rPr>
          <w:lang w:eastAsia="en-GB"/>
        </w:rPr>
        <w:t>). The fact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that Rust makes borrowing implicit for method receivers is a big part of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making ownership ergonomic in practice.</w:t>
      </w:r>
      <w:r w:rsidR="001D1311" w:rsidRPr="001D1311">
        <w:rPr>
          <w:lang w:eastAsia="en-GB"/>
        </w:rPr>
        <w:t xml:space="preserve"> </w:t>
      </w:r>
      <w:r w:rsidR="001D1311">
        <w:rPr>
          <w:lang w:eastAsia="en-GB"/>
        </w:rPr>
        <w:fldChar w:fldCharType="begin"/>
      </w:r>
      <w:r w:rsidR="001D1311">
        <w:instrText xml:space="preserve"> XE "automatic dereferencing endRange" </w:instrText>
      </w:r>
      <w:r w:rsidR="001D1311">
        <w:rPr>
          <w:lang w:eastAsia="en-GB"/>
        </w:rPr>
        <w:fldChar w:fldCharType="end"/>
      </w:r>
      <w:r w:rsidR="001D1311">
        <w:rPr>
          <w:lang w:eastAsia="en-GB"/>
        </w:rPr>
        <w:fldChar w:fldCharType="begin"/>
      </w:r>
      <w:r w:rsidR="001D1311">
        <w:instrText xml:space="preserve"> XE "automatic referencing endRange" </w:instrText>
      </w:r>
      <w:r w:rsidR="001D1311">
        <w:rPr>
          <w:lang w:eastAsia="en-GB"/>
        </w:rPr>
        <w:fldChar w:fldCharType="end"/>
      </w:r>
    </w:p>
    <w:p w14:paraId="1098FEA6" w14:textId="77777777" w:rsidR="005A2588" w:rsidRPr="005A2588" w:rsidRDefault="005A2588" w:rsidP="00604091">
      <w:pPr>
        <w:pStyle w:val="HeadB"/>
        <w:rPr>
          <w:lang w:eastAsia="en-GB"/>
        </w:rPr>
      </w:pPr>
      <w:bookmarkStart w:id="25" w:name="methods-with-more-parameters"/>
      <w:bookmarkStart w:id="26" w:name="_Toc106888480"/>
      <w:bookmarkEnd w:id="25"/>
      <w:r w:rsidRPr="005A2588">
        <w:rPr>
          <w:lang w:eastAsia="en-GB"/>
        </w:rPr>
        <w:t>Methods with More Parameters</w:t>
      </w:r>
      <w:bookmarkEnd w:id="26"/>
    </w:p>
    <w:p w14:paraId="586DE205" w14:textId="6F9ED715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Let’s practice using methods by implementing a second method on the </w:t>
      </w:r>
      <w:r w:rsidRPr="00604091">
        <w:rPr>
          <w:rStyle w:val="Literal"/>
        </w:rPr>
        <w:t>Rectangle</w:t>
      </w:r>
      <w:r w:rsidR="00604091" w:rsidRPr="00604091">
        <w:t xml:space="preserve"> </w:t>
      </w:r>
      <w:r w:rsidRPr="00604091">
        <w:t xml:space="preserve">struct. This time we want an instance of </w:t>
      </w:r>
      <w:r w:rsidRPr="00604091">
        <w:rPr>
          <w:rStyle w:val="Literal"/>
        </w:rPr>
        <w:t>Rectangle</w:t>
      </w:r>
      <w:r w:rsidRPr="00604091">
        <w:t xml:space="preserve"> to take another instance</w:t>
      </w:r>
      <w:r w:rsidR="00604091" w:rsidRPr="00604091">
        <w:t xml:space="preserve"> </w:t>
      </w:r>
      <w:r w:rsidRPr="00604091">
        <w:t xml:space="preserve">of </w:t>
      </w:r>
      <w:r w:rsidRPr="00604091">
        <w:rPr>
          <w:rStyle w:val="Literal"/>
        </w:rPr>
        <w:t>Rectangle</w:t>
      </w:r>
      <w:r w:rsidRPr="00604091">
        <w:t xml:space="preserve"> and return </w:t>
      </w:r>
      <w:r w:rsidRPr="00604091">
        <w:rPr>
          <w:rStyle w:val="Literal"/>
        </w:rPr>
        <w:t>true</w:t>
      </w:r>
      <w:r w:rsidRPr="00604091">
        <w:t xml:space="preserve"> if the second </w:t>
      </w:r>
      <w:r w:rsidRPr="00604091">
        <w:rPr>
          <w:rStyle w:val="Literal"/>
        </w:rPr>
        <w:t>Rectangle</w:t>
      </w:r>
      <w:r w:rsidRPr="00604091">
        <w:t xml:space="preserve"> can fit completely</w:t>
      </w:r>
      <w:r w:rsidR="00604091" w:rsidRPr="00604091">
        <w:t xml:space="preserve"> </w:t>
      </w:r>
      <w:r w:rsidRPr="00604091">
        <w:t xml:space="preserve">within </w:t>
      </w:r>
      <w:r w:rsidRPr="00604091">
        <w:rPr>
          <w:rStyle w:val="Literal"/>
        </w:rPr>
        <w:t>self</w:t>
      </w:r>
      <w:r w:rsidRPr="00604091">
        <w:t xml:space="preserve"> (the first </w:t>
      </w:r>
      <w:r w:rsidRPr="00604091">
        <w:rPr>
          <w:rStyle w:val="Literal"/>
        </w:rPr>
        <w:t>Rectangle</w:t>
      </w:r>
      <w:r w:rsidRPr="00604091">
        <w:t>); otherwise</w:t>
      </w:r>
      <w:r w:rsidR="003B4092">
        <w:t>,</w:t>
      </w:r>
      <w:r w:rsidRPr="00604091">
        <w:t xml:space="preserve"> it should return </w:t>
      </w:r>
      <w:r w:rsidRPr="00604091">
        <w:rPr>
          <w:rStyle w:val="Literal"/>
        </w:rPr>
        <w:t>false</w:t>
      </w:r>
      <w:r w:rsidRPr="00604091">
        <w:t>. That</w:t>
      </w:r>
      <w:r w:rsidR="00604091" w:rsidRPr="00604091">
        <w:t xml:space="preserve"> </w:t>
      </w:r>
      <w:r w:rsidRPr="00604091">
        <w:t xml:space="preserve">is, once we’ve defined the </w:t>
      </w:r>
      <w:r w:rsidRPr="00604091">
        <w:rPr>
          <w:rStyle w:val="Literal"/>
        </w:rPr>
        <w:t>can_hold</w:t>
      </w:r>
      <w:r w:rsidRPr="005A2588">
        <w:rPr>
          <w:lang w:eastAsia="en-GB"/>
        </w:rPr>
        <w:t xml:space="preserve"> method, we want to be able to write the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program shown in Listing 5-14.</w:t>
      </w:r>
    </w:p>
    <w:p w14:paraId="0A84D11B" w14:textId="563217E9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2456B2E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fn main() {</w:t>
      </w:r>
    </w:p>
    <w:p w14:paraId="2D1932D0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rect1 = Rectangle {</w:t>
      </w:r>
    </w:p>
    <w:p w14:paraId="3ABF1D9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width: 30,</w:t>
      </w:r>
    </w:p>
    <w:p w14:paraId="50DE32D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height: 50,</w:t>
      </w:r>
    </w:p>
    <w:p w14:paraId="77525DC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2DE4105B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rect2 = Rectangle {</w:t>
      </w:r>
    </w:p>
    <w:p w14:paraId="2154391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width: 10,</w:t>
      </w:r>
    </w:p>
    <w:p w14:paraId="3720075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height: 40,</w:t>
      </w:r>
    </w:p>
    <w:p w14:paraId="62C7885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1BC5B69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let rect3 = Rectangle {</w:t>
      </w:r>
    </w:p>
    <w:p w14:paraId="0AF9870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width: 60,</w:t>
      </w:r>
    </w:p>
    <w:p w14:paraId="21BF0EA3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height: 45,</w:t>
      </w:r>
    </w:p>
    <w:p w14:paraId="39A141EE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};</w:t>
      </w:r>
    </w:p>
    <w:p w14:paraId="7A6B2292" w14:textId="77777777" w:rsidR="005A2588" w:rsidRPr="005A2588" w:rsidRDefault="005A2588" w:rsidP="00604091">
      <w:pPr>
        <w:pStyle w:val="Code"/>
        <w:rPr>
          <w:lang w:eastAsia="en-GB"/>
        </w:rPr>
      </w:pPr>
    </w:p>
    <w:p w14:paraId="7B1A367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println!("Can rect1 hold rect2? {}", rect1.can_hold(&amp;rect2));</w:t>
      </w:r>
    </w:p>
    <w:p w14:paraId="37A7938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println!("Can rect1 hold rect3? {}", rect1.can_hold(&amp;rect3));</w:t>
      </w:r>
    </w:p>
    <w:p w14:paraId="32D43D7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13481099" w14:textId="1B545E20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Using the as-yet-unwritten </w:t>
      </w:r>
      <w:r w:rsidRPr="00604091">
        <w:rPr>
          <w:rStyle w:val="Literal"/>
        </w:rPr>
        <w:t>can_hold</w:t>
      </w:r>
      <w:r w:rsidRPr="005A2588">
        <w:rPr>
          <w:lang w:eastAsia="en-GB"/>
        </w:rPr>
        <w:t xml:space="preserve"> method</w:t>
      </w:r>
    </w:p>
    <w:p w14:paraId="4EB180CB" w14:textId="59FA2301" w:rsidR="005A2588" w:rsidRPr="005A2588" w:rsidRDefault="005B3197" w:rsidP="00604091">
      <w:pPr>
        <w:pStyle w:val="Body"/>
        <w:rPr>
          <w:lang w:eastAsia="en-GB"/>
        </w:rPr>
      </w:pPr>
      <w:r>
        <w:rPr>
          <w:lang w:eastAsia="en-GB"/>
        </w:rPr>
        <w:t>T</w:t>
      </w:r>
      <w:r w:rsidR="005A2588" w:rsidRPr="005A2588">
        <w:rPr>
          <w:lang w:eastAsia="en-GB"/>
        </w:rPr>
        <w:t>he expected output would look like the following because both dimensions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 xml:space="preserve">of </w:t>
      </w:r>
      <w:r w:rsidR="005A2588" w:rsidRPr="00604091">
        <w:rPr>
          <w:rStyle w:val="Literal"/>
        </w:rPr>
        <w:t>rect2</w:t>
      </w:r>
      <w:r w:rsidR="005A2588" w:rsidRPr="00604091">
        <w:t xml:space="preserve"> are smaller than the dimensions of </w:t>
      </w:r>
      <w:r w:rsidR="005A2588" w:rsidRPr="00604091">
        <w:rPr>
          <w:rStyle w:val="Literal"/>
        </w:rPr>
        <w:t>rect1</w:t>
      </w:r>
      <w:r w:rsidR="003B4092">
        <w:t xml:space="preserve">, </w:t>
      </w:r>
      <w:r w:rsidR="005A2588" w:rsidRPr="00604091">
        <w:t xml:space="preserve">but </w:t>
      </w:r>
      <w:r w:rsidR="005A2588" w:rsidRPr="00604091">
        <w:rPr>
          <w:rStyle w:val="Literal"/>
        </w:rPr>
        <w:t>rect3</w:t>
      </w:r>
      <w:r w:rsidR="005A2588" w:rsidRPr="00604091">
        <w:t xml:space="preserve"> is wider than</w:t>
      </w:r>
      <w:r w:rsidR="00604091" w:rsidRPr="00604091">
        <w:t xml:space="preserve"> </w:t>
      </w:r>
      <w:r w:rsidR="005A2588" w:rsidRPr="00604091">
        <w:rPr>
          <w:rStyle w:val="Literal"/>
        </w:rPr>
        <w:t>rect1</w:t>
      </w:r>
      <w:r w:rsidR="005A2588" w:rsidRPr="005A2588">
        <w:rPr>
          <w:lang w:eastAsia="en-GB"/>
        </w:rPr>
        <w:t>:</w:t>
      </w:r>
    </w:p>
    <w:p w14:paraId="0AA6C2F7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Can rect1 hold rect2? true</w:t>
      </w:r>
    </w:p>
    <w:p w14:paraId="3A9241B1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Can rect1 hold rect3? false</w:t>
      </w:r>
    </w:p>
    <w:p w14:paraId="17EEF37A" w14:textId="49B0F800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We know we want to define a method, so it will be within the </w:t>
      </w:r>
      <w:r w:rsidRPr="00604091">
        <w:rPr>
          <w:rStyle w:val="Literal"/>
        </w:rPr>
        <w:t>impl Rectangle</w:t>
      </w:r>
      <w:r w:rsidR="00604091" w:rsidRPr="00604091">
        <w:t xml:space="preserve"> </w:t>
      </w:r>
      <w:r w:rsidRPr="00604091">
        <w:t xml:space="preserve">block. The method name will be </w:t>
      </w:r>
      <w:r w:rsidRPr="00604091">
        <w:rPr>
          <w:rStyle w:val="Literal"/>
        </w:rPr>
        <w:t>can_hold</w:t>
      </w:r>
      <w:r w:rsidRPr="00604091">
        <w:t xml:space="preserve">, and it will take an </w:t>
      </w:r>
      <w:r w:rsidRPr="00604091">
        <w:lastRenderedPageBreak/>
        <w:t>immutable borrow</w:t>
      </w:r>
      <w:r w:rsidR="00604091" w:rsidRPr="00604091">
        <w:t xml:space="preserve"> </w:t>
      </w:r>
      <w:r w:rsidRPr="00604091">
        <w:t xml:space="preserve">of another </w:t>
      </w:r>
      <w:r w:rsidRPr="00604091">
        <w:rPr>
          <w:rStyle w:val="Literal"/>
        </w:rPr>
        <w:t>Rectangle</w:t>
      </w:r>
      <w:r w:rsidRPr="00604091">
        <w:t xml:space="preserve"> as a parameter. We can tell what the type of the</w:t>
      </w:r>
      <w:r w:rsidR="00604091" w:rsidRPr="00604091">
        <w:t xml:space="preserve"> </w:t>
      </w:r>
      <w:r w:rsidRPr="00604091">
        <w:t>parameter will be by looking at the code that calls the method:</w:t>
      </w:r>
      <w:r w:rsidR="00604091" w:rsidRPr="00604091">
        <w:t xml:space="preserve"> </w:t>
      </w:r>
      <w:r w:rsidRPr="00604091">
        <w:rPr>
          <w:rStyle w:val="Literal"/>
        </w:rPr>
        <w:t>rect1.can_hold(&amp;rect2)</w:t>
      </w:r>
      <w:r w:rsidRPr="00604091">
        <w:t xml:space="preserve"> passes in </w:t>
      </w:r>
      <w:r w:rsidRPr="00604091">
        <w:rPr>
          <w:rStyle w:val="Literal"/>
        </w:rPr>
        <w:t>&amp;rect2</w:t>
      </w:r>
      <w:r w:rsidRPr="00604091">
        <w:t>, which is an immutable borrow to</w:t>
      </w:r>
      <w:r w:rsidR="00604091" w:rsidRPr="00604091">
        <w:t xml:space="preserve"> </w:t>
      </w:r>
      <w:r w:rsidRPr="00604091">
        <w:rPr>
          <w:rStyle w:val="Literal"/>
        </w:rPr>
        <w:t>rect2</w:t>
      </w:r>
      <w:r w:rsidRPr="00604091">
        <w:t xml:space="preserve">, an instance of </w:t>
      </w:r>
      <w:r w:rsidRPr="00604091">
        <w:rPr>
          <w:rStyle w:val="Literal"/>
        </w:rPr>
        <w:t>Rectangle</w:t>
      </w:r>
      <w:r w:rsidRPr="00604091">
        <w:t>. This makes sense because we only need to</w:t>
      </w:r>
      <w:r w:rsidR="00604091" w:rsidRPr="00604091">
        <w:t xml:space="preserve"> </w:t>
      </w:r>
      <w:r w:rsidRPr="00604091">
        <w:t xml:space="preserve">read </w:t>
      </w:r>
      <w:r w:rsidRPr="00604091">
        <w:rPr>
          <w:rStyle w:val="Literal"/>
        </w:rPr>
        <w:t>rect2</w:t>
      </w:r>
      <w:r w:rsidRPr="00604091">
        <w:t xml:space="preserve"> (rather than write, which would mean we’d need a mutable borrow),</w:t>
      </w:r>
      <w:r w:rsidR="00604091" w:rsidRPr="00604091">
        <w:t xml:space="preserve"> </w:t>
      </w:r>
      <w:r w:rsidRPr="00604091">
        <w:t xml:space="preserve">and we want </w:t>
      </w:r>
      <w:r w:rsidRPr="00604091">
        <w:rPr>
          <w:rStyle w:val="Literal"/>
        </w:rPr>
        <w:t>main</w:t>
      </w:r>
      <w:r w:rsidRPr="00604091">
        <w:t xml:space="preserve"> to retain ownership of </w:t>
      </w:r>
      <w:r w:rsidRPr="00604091">
        <w:rPr>
          <w:rStyle w:val="Literal"/>
        </w:rPr>
        <w:t>rect2</w:t>
      </w:r>
      <w:r w:rsidRPr="00604091">
        <w:t xml:space="preserve"> so we can use it again after</w:t>
      </w:r>
      <w:r w:rsidR="00604091" w:rsidRPr="00604091">
        <w:t xml:space="preserve"> </w:t>
      </w:r>
      <w:r w:rsidRPr="00604091">
        <w:t xml:space="preserve">calling the </w:t>
      </w:r>
      <w:r w:rsidRPr="00604091">
        <w:rPr>
          <w:rStyle w:val="Literal"/>
        </w:rPr>
        <w:t>can_hold</w:t>
      </w:r>
      <w:r w:rsidRPr="00604091">
        <w:t xml:space="preserve"> method. The return value of </w:t>
      </w:r>
      <w:r w:rsidRPr="00604091">
        <w:rPr>
          <w:rStyle w:val="Literal"/>
        </w:rPr>
        <w:t>can_hold</w:t>
      </w:r>
      <w:r w:rsidRPr="00604091">
        <w:t xml:space="preserve"> will be a</w:t>
      </w:r>
      <w:r w:rsidR="00604091" w:rsidRPr="00604091">
        <w:t xml:space="preserve"> </w:t>
      </w:r>
      <w:r w:rsidRPr="00604091">
        <w:t>Boolean, and the implementation will check whether the width and height of</w:t>
      </w:r>
      <w:r w:rsidR="00604091" w:rsidRPr="00604091">
        <w:t xml:space="preserve"> </w:t>
      </w:r>
      <w:r w:rsidRPr="00604091">
        <w:rPr>
          <w:rStyle w:val="Literal"/>
        </w:rPr>
        <w:t>self</w:t>
      </w:r>
      <w:r w:rsidRPr="00604091">
        <w:t xml:space="preserve"> are greater than the width and height of the other </w:t>
      </w:r>
      <w:r w:rsidRPr="00604091">
        <w:rPr>
          <w:rStyle w:val="Literal"/>
        </w:rPr>
        <w:t>Rectangle</w:t>
      </w:r>
      <w:r w:rsidRPr="00604091">
        <w:t>,</w:t>
      </w:r>
      <w:r w:rsidR="00604091" w:rsidRPr="00604091">
        <w:t xml:space="preserve"> </w:t>
      </w:r>
      <w:r w:rsidRPr="00604091">
        <w:t xml:space="preserve">respectively. Let’s add the new </w:t>
      </w:r>
      <w:r w:rsidRPr="00604091">
        <w:rPr>
          <w:rStyle w:val="Literal"/>
        </w:rPr>
        <w:t>can_hold</w:t>
      </w:r>
      <w:r w:rsidRPr="00604091">
        <w:t xml:space="preserve"> method to the </w:t>
      </w:r>
      <w:r w:rsidRPr="00604091">
        <w:rPr>
          <w:rStyle w:val="Literal"/>
        </w:rPr>
        <w:t>impl</w:t>
      </w:r>
      <w:r w:rsidRPr="005A2588">
        <w:rPr>
          <w:lang w:eastAsia="en-GB"/>
        </w:rPr>
        <w:t xml:space="preserve"> block from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Listing 5-13, shown in Listing 5-15.</w:t>
      </w:r>
    </w:p>
    <w:p w14:paraId="44FF506F" w14:textId="5ACC2746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11BD863F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impl Rectangle {</w:t>
      </w:r>
    </w:p>
    <w:p w14:paraId="2ED3E326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fn area(&amp;self) -&gt; u32 {</w:t>
      </w:r>
    </w:p>
    <w:p w14:paraId="11BDEE7E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    self.width * self.height</w:t>
      </w:r>
    </w:p>
    <w:p w14:paraId="3E730867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 xml:space="preserve">    }</w:t>
      </w:r>
    </w:p>
    <w:p w14:paraId="5E162CD6" w14:textId="77777777" w:rsidR="005A2588" w:rsidRPr="005A2588" w:rsidRDefault="005A2588" w:rsidP="00604091">
      <w:pPr>
        <w:pStyle w:val="Code"/>
        <w:rPr>
          <w:lang w:eastAsia="en-GB"/>
        </w:rPr>
      </w:pPr>
    </w:p>
    <w:p w14:paraId="13C2EA4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fn can_hold(&amp;self, other: &amp;Rectangle) -&gt; bool {</w:t>
      </w:r>
    </w:p>
    <w:p w14:paraId="37A28C2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self.width &gt; other.width &amp;&amp; self.height &gt; other.height</w:t>
      </w:r>
    </w:p>
    <w:p w14:paraId="71E745E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507270CF" w14:textId="77777777" w:rsidR="005A2588" w:rsidRPr="004817CE" w:rsidRDefault="005A2588" w:rsidP="00604091">
      <w:pPr>
        <w:pStyle w:val="Code"/>
        <w:rPr>
          <w:rStyle w:val="LiteralGray"/>
        </w:rPr>
      </w:pPr>
      <w:r w:rsidRPr="004817CE">
        <w:rPr>
          <w:rStyle w:val="LiteralGray"/>
        </w:rPr>
        <w:t>}</w:t>
      </w:r>
    </w:p>
    <w:p w14:paraId="515E9BA0" w14:textId="3B3FA691" w:rsidR="005A2588" w:rsidRPr="005A2588" w:rsidRDefault="005A2588" w:rsidP="00A82635">
      <w:pPr>
        <w:pStyle w:val="CodeListingCaption"/>
        <w:rPr>
          <w:lang w:eastAsia="en-GB"/>
        </w:rPr>
      </w:pPr>
      <w:r w:rsidRPr="00604091">
        <w:t xml:space="preserve">Implementing the </w:t>
      </w:r>
      <w:r w:rsidRPr="00604091">
        <w:rPr>
          <w:rStyle w:val="Literal"/>
        </w:rPr>
        <w:t>can_hold</w:t>
      </w:r>
      <w:r w:rsidRPr="00604091">
        <w:t xml:space="preserve"> method on </w:t>
      </w:r>
      <w:r w:rsidRPr="00604091">
        <w:rPr>
          <w:rStyle w:val="Literal"/>
        </w:rPr>
        <w:t>Rectangle</w:t>
      </w:r>
      <w:r w:rsidRPr="00604091">
        <w:t xml:space="preserve"> that takes</w:t>
      </w:r>
      <w:r w:rsidR="00604091" w:rsidRPr="00604091">
        <w:t xml:space="preserve"> </w:t>
      </w:r>
      <w:r w:rsidRPr="00604091">
        <w:t xml:space="preserve">another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instance as a parameter</w:t>
      </w:r>
    </w:p>
    <w:p w14:paraId="35852E94" w14:textId="25D4B54A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When we run this code with the </w:t>
      </w:r>
      <w:r w:rsidRPr="00604091">
        <w:rPr>
          <w:rStyle w:val="Literal"/>
        </w:rPr>
        <w:t>main</w:t>
      </w:r>
      <w:r w:rsidRPr="00604091">
        <w:t xml:space="preserve"> function in Listing 5-14, we’ll get our</w:t>
      </w:r>
      <w:r w:rsidR="00604091" w:rsidRPr="00604091">
        <w:t xml:space="preserve"> </w:t>
      </w:r>
      <w:r w:rsidRPr="00604091">
        <w:t>desired output. Methods can take multiple parameters that we add to the</w:t>
      </w:r>
      <w:r w:rsidR="00604091" w:rsidRPr="00604091">
        <w:t xml:space="preserve"> </w:t>
      </w:r>
      <w:r w:rsidRPr="00604091">
        <w:t xml:space="preserve">signature after the </w:t>
      </w:r>
      <w:r w:rsidRPr="00604091">
        <w:rPr>
          <w:rStyle w:val="Literal"/>
        </w:rPr>
        <w:t>self</w:t>
      </w:r>
      <w:r w:rsidRPr="005A2588">
        <w:rPr>
          <w:lang w:eastAsia="en-GB"/>
        </w:rPr>
        <w:t xml:space="preserve"> parameter, and those parameters work just like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parameters in functions.</w:t>
      </w:r>
      <w:r w:rsidR="003900CE">
        <w:rPr>
          <w:lang w:eastAsia="en-GB"/>
        </w:rPr>
        <w:fldChar w:fldCharType="begin"/>
      </w:r>
      <w:r w:rsidR="003900CE">
        <w:instrText xml:space="preserve"> XE "impl keyword:for defining methods endRange" </w:instrText>
      </w:r>
      <w:r w:rsidR="003900CE">
        <w:rPr>
          <w:lang w:eastAsia="en-GB"/>
        </w:rPr>
        <w:fldChar w:fldCharType="end"/>
      </w:r>
    </w:p>
    <w:bookmarkStart w:id="27" w:name="associated-functions"/>
    <w:bookmarkStart w:id="28" w:name="_Toc106888481"/>
    <w:bookmarkEnd w:id="27"/>
    <w:p w14:paraId="5158BB5B" w14:textId="6EE69974" w:rsidR="005A2588" w:rsidRPr="005A2588" w:rsidRDefault="00175813" w:rsidP="00604091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"impl keyword:for defining associated functions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</w:instrText>
      </w:r>
      <w:r w:rsidR="00D03A31">
        <w:instrText>associated function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>Associated Functions</w:t>
      </w:r>
      <w:bookmarkEnd w:id="28"/>
    </w:p>
    <w:p w14:paraId="541878DC" w14:textId="6C91AE04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All functions defined within an </w:t>
      </w:r>
      <w:r w:rsidRPr="00604091">
        <w:rPr>
          <w:rStyle w:val="Literal"/>
        </w:rPr>
        <w:t>impl</w:t>
      </w:r>
      <w:r w:rsidRPr="00604091">
        <w:t xml:space="preserve"> block are called </w:t>
      </w:r>
      <w:r w:rsidRPr="00A82635">
        <w:rPr>
          <w:rStyle w:val="Italic"/>
        </w:rPr>
        <w:t>associated functions</w:t>
      </w:r>
      <w:r w:rsidR="00604091" w:rsidRPr="00604091">
        <w:t xml:space="preserve"> </w:t>
      </w:r>
      <w:r w:rsidRPr="00604091">
        <w:t xml:space="preserve">because they’re associated with the type named after the </w:t>
      </w:r>
      <w:r w:rsidRPr="00604091">
        <w:rPr>
          <w:rStyle w:val="Literal"/>
        </w:rPr>
        <w:t>impl</w:t>
      </w:r>
      <w:r w:rsidRPr="00604091">
        <w:t>. We can define</w:t>
      </w:r>
      <w:r w:rsidR="00604091" w:rsidRPr="00604091">
        <w:t xml:space="preserve"> </w:t>
      </w:r>
      <w:r w:rsidRPr="00604091">
        <w:t xml:space="preserve">associated functions that don’t have </w:t>
      </w:r>
      <w:r w:rsidRPr="00604091">
        <w:rPr>
          <w:rStyle w:val="Literal"/>
        </w:rPr>
        <w:t>self</w:t>
      </w:r>
      <w:r w:rsidRPr="00604091">
        <w:t xml:space="preserve"> as their first parameter (and thus</w:t>
      </w:r>
      <w:r w:rsidR="00604091" w:rsidRPr="00604091">
        <w:t xml:space="preserve"> </w:t>
      </w:r>
      <w:r w:rsidRPr="00604091">
        <w:t>are not methods) because they don’t need an instance of the type to work with.</w:t>
      </w:r>
      <w:r w:rsidR="00604091" w:rsidRPr="00604091">
        <w:t xml:space="preserve"> </w:t>
      </w:r>
      <w:r w:rsidRPr="00604091">
        <w:t xml:space="preserve">We’ve already used one function like this: the </w:t>
      </w:r>
      <w:r w:rsidRPr="00604091">
        <w:rPr>
          <w:rStyle w:val="Literal"/>
        </w:rPr>
        <w:t>String::from</w:t>
      </w:r>
      <w:r w:rsidRPr="00604091">
        <w:t xml:space="preserve"> function that’s</w:t>
      </w:r>
      <w:r w:rsidR="00604091" w:rsidRPr="00604091">
        <w:t xml:space="preserve"> </w:t>
      </w:r>
      <w:r w:rsidRPr="00604091">
        <w:t xml:space="preserve">defined on the </w:t>
      </w:r>
      <w:r w:rsidRPr="00604091">
        <w:rPr>
          <w:rStyle w:val="Literal"/>
        </w:rPr>
        <w:t>String</w:t>
      </w:r>
      <w:r w:rsidRPr="005A2588">
        <w:rPr>
          <w:lang w:eastAsia="en-GB"/>
        </w:rPr>
        <w:t xml:space="preserve"> type.</w:t>
      </w:r>
    </w:p>
    <w:p w14:paraId="49E171DA" w14:textId="5507C2FB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Associated functions that aren’t methods are often used for constructors that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will return a new instance of the struct. These are often called </w:t>
      </w:r>
      <w:r w:rsidRPr="00604091">
        <w:rPr>
          <w:rStyle w:val="Literal"/>
        </w:rPr>
        <w:t>new</w:t>
      </w:r>
      <w:r w:rsidRPr="00604091">
        <w:t>, but</w:t>
      </w:r>
      <w:r w:rsidR="00604091" w:rsidRPr="00604091">
        <w:t xml:space="preserve"> </w:t>
      </w:r>
      <w:r w:rsidRPr="00604091">
        <w:rPr>
          <w:rStyle w:val="Literal"/>
        </w:rPr>
        <w:t>new</w:t>
      </w:r>
      <w:r w:rsidRPr="00604091">
        <w:t xml:space="preserve"> isn’t a special name and isn’t built into the language. For example, we</w:t>
      </w:r>
      <w:r w:rsidR="00604091" w:rsidRPr="00604091">
        <w:t xml:space="preserve"> </w:t>
      </w:r>
      <w:r w:rsidRPr="00604091">
        <w:t xml:space="preserve">could choose to provide an associated function named </w:t>
      </w:r>
      <w:r w:rsidRPr="00604091">
        <w:rPr>
          <w:rStyle w:val="Literal"/>
        </w:rPr>
        <w:t>square</w:t>
      </w:r>
      <w:r w:rsidRPr="00604091">
        <w:t xml:space="preserve"> that would have</w:t>
      </w:r>
      <w:r w:rsidR="00604091" w:rsidRPr="00604091">
        <w:t xml:space="preserve"> </w:t>
      </w:r>
      <w:r w:rsidRPr="00604091">
        <w:t>one dimension parameter and use that as both width and height, thus making it</w:t>
      </w:r>
      <w:r w:rsidR="00604091" w:rsidRPr="00604091">
        <w:t xml:space="preserve"> </w:t>
      </w:r>
      <w:r w:rsidRPr="00604091">
        <w:t xml:space="preserve">easier to create a square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 xml:space="preserve"> rather than having to specify the same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value twice:</w:t>
      </w:r>
    </w:p>
    <w:p w14:paraId="68D9A18B" w14:textId="32C1AFF6" w:rsidR="005A2588" w:rsidRPr="005A2588" w:rsidRDefault="005A2588" w:rsidP="00604091">
      <w:pPr>
        <w:pStyle w:val="CodeLabel"/>
        <w:rPr>
          <w:lang w:eastAsia="en-GB"/>
        </w:rPr>
      </w:pPr>
      <w:r w:rsidRPr="005A2588">
        <w:rPr>
          <w:lang w:eastAsia="en-GB"/>
        </w:rPr>
        <w:t>src/main.rs</w:t>
      </w:r>
    </w:p>
    <w:p w14:paraId="00173A2D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impl Rectangle {</w:t>
      </w:r>
    </w:p>
    <w:p w14:paraId="161F7A4F" w14:textId="11F907AF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fn square(size: u32) -&gt; </w:t>
      </w:r>
      <w:r w:rsidR="00482837" w:rsidRPr="00A82635">
        <w:rPr>
          <w:rStyle w:val="CodeAnnotation"/>
        </w:rPr>
        <w:t>1</w:t>
      </w:r>
      <w:r w:rsidR="00482837" w:rsidRPr="00482837">
        <w:t xml:space="preserve"> </w:t>
      </w:r>
      <w:r w:rsidRPr="005A2588">
        <w:rPr>
          <w:lang w:eastAsia="en-GB"/>
        </w:rPr>
        <w:t>Self  {</w:t>
      </w:r>
    </w:p>
    <w:p w14:paraId="50A3F7C0" w14:textId="507BFC06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lastRenderedPageBreak/>
        <w:t xml:space="preserve">      </w:t>
      </w:r>
      <w:r w:rsidR="00482837" w:rsidRPr="00A82635">
        <w:rPr>
          <w:rStyle w:val="CodeAnnotation"/>
        </w:rPr>
        <w:t>2</w:t>
      </w:r>
      <w:r w:rsidRPr="005A2588">
        <w:rPr>
          <w:lang w:eastAsia="en-GB"/>
        </w:rPr>
        <w:t xml:space="preserve"> Self  {</w:t>
      </w:r>
    </w:p>
    <w:p w14:paraId="3D645A1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    width: size,</w:t>
      </w:r>
    </w:p>
    <w:p w14:paraId="4DE0BD62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    height: size,</w:t>
      </w:r>
    </w:p>
    <w:p w14:paraId="41CE25B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}</w:t>
      </w:r>
    </w:p>
    <w:p w14:paraId="1C8940B6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5884432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65123D56" w14:textId="0C7B00D3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The </w:t>
      </w:r>
      <w:r w:rsidRPr="00604091">
        <w:rPr>
          <w:rStyle w:val="Literal"/>
        </w:rPr>
        <w:t>Self</w:t>
      </w:r>
      <w:r w:rsidRPr="00604091">
        <w:t xml:space="preserve"> keywords in the return type </w:t>
      </w:r>
      <w:r w:rsidR="00A82635" w:rsidRPr="00A82635">
        <w:rPr>
          <w:rStyle w:val="CodeAnnotation"/>
        </w:rPr>
        <w:t>1</w:t>
      </w:r>
      <w:r w:rsidRPr="00604091">
        <w:t xml:space="preserve"> and in the body of the function </w:t>
      </w:r>
      <w:r w:rsidR="00A82635" w:rsidRPr="00A82635">
        <w:rPr>
          <w:rStyle w:val="CodeAnnotation"/>
        </w:rPr>
        <w:t>2</w:t>
      </w:r>
      <w:r w:rsidR="00604091" w:rsidRPr="00604091">
        <w:t xml:space="preserve"> </w:t>
      </w:r>
      <w:r w:rsidRPr="00604091">
        <w:t xml:space="preserve">are aliases for the type that appears after the </w:t>
      </w:r>
      <w:r w:rsidRPr="00604091">
        <w:rPr>
          <w:rStyle w:val="Literal"/>
        </w:rPr>
        <w:t>impl</w:t>
      </w:r>
      <w:r w:rsidRPr="00604091">
        <w:t xml:space="preserve"> keyword, which in this</w:t>
      </w:r>
      <w:r w:rsidR="00604091" w:rsidRPr="00604091">
        <w:t xml:space="preserve"> </w:t>
      </w:r>
      <w:r w:rsidRPr="00604091">
        <w:t xml:space="preserve">case is </w:t>
      </w:r>
      <w:r w:rsidRPr="00604091">
        <w:rPr>
          <w:rStyle w:val="Literal"/>
        </w:rPr>
        <w:t>Rectangle</w:t>
      </w:r>
      <w:r w:rsidRPr="005A2588">
        <w:rPr>
          <w:lang w:eastAsia="en-GB"/>
        </w:rPr>
        <w:t>.</w:t>
      </w:r>
    </w:p>
    <w:p w14:paraId="1C313587" w14:textId="08DFD24E" w:rsidR="005A2588" w:rsidRPr="00A82635" w:rsidRDefault="00736449" w:rsidP="00604091">
      <w:pPr>
        <w:pStyle w:val="Body"/>
      </w:pPr>
      <w:r>
        <w:rPr>
          <w:lang w:eastAsia="en-GB"/>
        </w:rPr>
        <w:fldChar w:fldCharType="begin"/>
      </w:r>
      <w:r>
        <w:instrText xml:space="preserve"> XE ":: (double colon):for associated functions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"double colon (::):for associated functions startRange"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 xml:space="preserve">To call this associated function, we use the </w:t>
      </w:r>
      <w:r w:rsidR="005A2588" w:rsidRPr="00604091">
        <w:rPr>
          <w:rStyle w:val="Literal"/>
        </w:rPr>
        <w:t>::</w:t>
      </w:r>
      <w:r w:rsidR="005A2588" w:rsidRPr="00604091">
        <w:t xml:space="preserve"> syntax with the struct name;</w:t>
      </w:r>
      <w:r w:rsidR="00604091" w:rsidRPr="00604091">
        <w:t xml:space="preserve"> </w:t>
      </w:r>
      <w:r w:rsidR="005A2588" w:rsidRPr="00604091">
        <w:rPr>
          <w:rStyle w:val="Literal"/>
        </w:rPr>
        <w:t>let sq = Rectangle::square(3);</w:t>
      </w:r>
      <w:r w:rsidR="005A2588" w:rsidRPr="00604091">
        <w:t xml:space="preserve"> is an example. This function is namespaced</w:t>
      </w:r>
      <w:r w:rsidR="00ED70A0">
        <w:rPr>
          <w:lang w:eastAsia="en-GB"/>
        </w:rPr>
        <w:fldChar w:fldCharType="begin"/>
      </w:r>
      <w:r w:rsidR="00ED70A0">
        <w:instrText xml:space="preserve"> XE "namespace" </w:instrText>
      </w:r>
      <w:r w:rsidR="00ED70A0">
        <w:rPr>
          <w:lang w:eastAsia="en-GB"/>
        </w:rPr>
        <w:fldChar w:fldCharType="end"/>
      </w:r>
      <w:r w:rsidR="005A2588" w:rsidRPr="00604091">
        <w:t xml:space="preserve"> by</w:t>
      </w:r>
      <w:r w:rsidR="00604091" w:rsidRPr="00604091">
        <w:t xml:space="preserve"> </w:t>
      </w:r>
      <w:r w:rsidR="005A2588" w:rsidRPr="00604091">
        <w:t xml:space="preserve">the struct: the </w:t>
      </w:r>
      <w:r w:rsidR="005A2588" w:rsidRPr="00604091">
        <w:rPr>
          <w:rStyle w:val="Literal"/>
        </w:rPr>
        <w:t>::</w:t>
      </w:r>
      <w:r w:rsidR="005A2588" w:rsidRPr="005A2588">
        <w:rPr>
          <w:lang w:eastAsia="en-GB"/>
        </w:rPr>
        <w:t xml:space="preserve"> syntax is used for both associated functions</w:t>
      </w:r>
      <w:r>
        <w:rPr>
          <w:lang w:eastAsia="en-GB"/>
        </w:rPr>
        <w:fldChar w:fldCharType="begin"/>
      </w:r>
      <w:r>
        <w:instrText xml:space="preserve"> XE ":: (double colon):for associated functions endRange"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"double colon (::):for associated functions endRange" </w:instrText>
      </w:r>
      <w:r>
        <w:rPr>
          <w:lang w:eastAsia="en-GB"/>
        </w:rPr>
        <w:fldChar w:fldCharType="end"/>
      </w:r>
      <w:r w:rsidR="005A2588" w:rsidRPr="005A2588">
        <w:rPr>
          <w:lang w:eastAsia="en-GB"/>
        </w:rPr>
        <w:t xml:space="preserve"> and</w:t>
      </w:r>
      <w:r w:rsidR="00604091">
        <w:rPr>
          <w:lang w:eastAsia="en-GB"/>
        </w:rPr>
        <w:t xml:space="preserve"> </w:t>
      </w:r>
      <w:r w:rsidR="005A2588" w:rsidRPr="005A2588">
        <w:rPr>
          <w:lang w:eastAsia="en-GB"/>
        </w:rPr>
        <w:t xml:space="preserve">namespaces created by modules. We’ll discuss modules in </w:t>
      </w:r>
      <w:r w:rsidR="00CC2106" w:rsidRPr="00C85F7F">
        <w:rPr>
          <w:rStyle w:val="Xref"/>
        </w:rPr>
        <w:t>Chapter</w:t>
      </w:r>
      <w:r w:rsidR="005A2588" w:rsidRPr="00C85F7F">
        <w:rPr>
          <w:rStyle w:val="Xref"/>
        </w:rPr>
        <w:t xml:space="preserve"> 7</w:t>
      </w:r>
      <w:r w:rsidR="005A2588" w:rsidRPr="005A2588">
        <w:rPr>
          <w:lang w:eastAsia="en-GB"/>
        </w:rPr>
        <w:t>.</w:t>
      </w:r>
      <w:r w:rsidR="00181771">
        <w:rPr>
          <w:lang w:eastAsia="en-GB"/>
        </w:rPr>
        <w:fldChar w:fldCharType="begin"/>
      </w:r>
      <w:r w:rsidR="00181771">
        <w:instrText xml:space="preserve"> XE "impl keyword:for defining associated functions endRange" </w:instrText>
      </w:r>
      <w:r w:rsidR="00181771">
        <w:rPr>
          <w:lang w:eastAsia="en-GB"/>
        </w:rPr>
        <w:fldChar w:fldCharType="end"/>
      </w:r>
      <w:r w:rsidR="00181771">
        <w:rPr>
          <w:lang w:eastAsia="en-GB"/>
        </w:rPr>
        <w:fldChar w:fldCharType="begin"/>
      </w:r>
      <w:r w:rsidR="00181771">
        <w:instrText xml:space="preserve"> XE "associated function endRange" </w:instrText>
      </w:r>
      <w:r w:rsidR="00181771">
        <w:rPr>
          <w:lang w:eastAsia="en-GB"/>
        </w:rPr>
        <w:fldChar w:fldCharType="end"/>
      </w:r>
    </w:p>
    <w:p w14:paraId="26DF2B06" w14:textId="77777777" w:rsidR="005A2588" w:rsidRPr="005A2588" w:rsidRDefault="005A2588" w:rsidP="00604091">
      <w:pPr>
        <w:pStyle w:val="HeadB"/>
        <w:rPr>
          <w:lang w:eastAsia="en-GB"/>
        </w:rPr>
      </w:pPr>
      <w:bookmarkStart w:id="29" w:name="multiple-`impl`-blocks"/>
      <w:bookmarkStart w:id="30" w:name="_Toc106888482"/>
      <w:bookmarkEnd w:id="29"/>
      <w:r w:rsidRPr="00604091">
        <w:t>Multiple impl</w:t>
      </w:r>
      <w:r w:rsidRPr="005A2588">
        <w:rPr>
          <w:lang w:eastAsia="en-GB"/>
        </w:rPr>
        <w:t xml:space="preserve"> Blocks</w:t>
      </w:r>
      <w:bookmarkEnd w:id="30"/>
    </w:p>
    <w:p w14:paraId="5A825ABF" w14:textId="7A0E43AB" w:rsidR="005A2588" w:rsidRPr="005A2588" w:rsidRDefault="005A2588" w:rsidP="00604091">
      <w:pPr>
        <w:pStyle w:val="Body"/>
        <w:rPr>
          <w:lang w:eastAsia="en-GB"/>
        </w:rPr>
      </w:pPr>
      <w:r w:rsidRPr="00604091">
        <w:t xml:space="preserve">Each struct is allowed to have multiple </w:t>
      </w:r>
      <w:r w:rsidRPr="00604091">
        <w:rPr>
          <w:rStyle w:val="Literal"/>
        </w:rPr>
        <w:t>impl</w:t>
      </w:r>
      <w:r w:rsidRPr="00604091">
        <w:t xml:space="preserve"> blocks. For example, Listing</w:t>
      </w:r>
      <w:r w:rsidR="00604091" w:rsidRPr="00604091">
        <w:t xml:space="preserve"> </w:t>
      </w:r>
      <w:r w:rsidRPr="00604091">
        <w:t>5-15 is equivalent to the code shown in Listing 5-16, which has each method</w:t>
      </w:r>
      <w:r w:rsidR="00604091" w:rsidRPr="00604091">
        <w:t xml:space="preserve"> </w:t>
      </w:r>
      <w:r w:rsidRPr="00604091">
        <w:t xml:space="preserve">in its own </w:t>
      </w:r>
      <w:r w:rsidRPr="00604091">
        <w:rPr>
          <w:rStyle w:val="Literal"/>
        </w:rPr>
        <w:t>impl</w:t>
      </w:r>
      <w:r w:rsidRPr="005A2588">
        <w:rPr>
          <w:lang w:eastAsia="en-GB"/>
        </w:rPr>
        <w:t xml:space="preserve"> block.</w:t>
      </w:r>
    </w:p>
    <w:p w14:paraId="55E03BD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impl Rectangle {</w:t>
      </w:r>
    </w:p>
    <w:p w14:paraId="1665450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fn area(&amp;self) -&gt; u32 {</w:t>
      </w:r>
    </w:p>
    <w:p w14:paraId="4616232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self.width * self.height</w:t>
      </w:r>
    </w:p>
    <w:p w14:paraId="5A4EF0BF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2176B2F8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61BC96EE" w14:textId="77777777" w:rsidR="005A2588" w:rsidRPr="005A2588" w:rsidRDefault="005A2588" w:rsidP="00604091">
      <w:pPr>
        <w:pStyle w:val="Code"/>
        <w:rPr>
          <w:lang w:eastAsia="en-GB"/>
        </w:rPr>
      </w:pPr>
    </w:p>
    <w:p w14:paraId="1AF70334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impl Rectangle {</w:t>
      </w:r>
    </w:p>
    <w:p w14:paraId="1142941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fn can_hold(&amp;self, other: &amp;Rectangle) -&gt; bool {</w:t>
      </w:r>
    </w:p>
    <w:p w14:paraId="42382B05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    self.width &gt; other.width &amp;&amp; self.height &gt; other.height</w:t>
      </w:r>
    </w:p>
    <w:p w14:paraId="7FD73189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 xml:space="preserve">    }</w:t>
      </w:r>
    </w:p>
    <w:p w14:paraId="7D9442FC" w14:textId="77777777" w:rsidR="005A2588" w:rsidRPr="005A2588" w:rsidRDefault="005A2588" w:rsidP="00604091">
      <w:pPr>
        <w:pStyle w:val="Code"/>
        <w:rPr>
          <w:lang w:eastAsia="en-GB"/>
        </w:rPr>
      </w:pPr>
      <w:r w:rsidRPr="005A2588">
        <w:rPr>
          <w:lang w:eastAsia="en-GB"/>
        </w:rPr>
        <w:t>}</w:t>
      </w:r>
    </w:p>
    <w:p w14:paraId="3BDAC53E" w14:textId="13E5E55D" w:rsidR="005A2588" w:rsidRPr="005A2588" w:rsidRDefault="005A2588" w:rsidP="00604091">
      <w:pPr>
        <w:pStyle w:val="CodeListingCaption"/>
        <w:rPr>
          <w:lang w:eastAsia="en-GB"/>
        </w:rPr>
      </w:pPr>
      <w:r w:rsidRPr="00604091">
        <w:t xml:space="preserve">Rewriting Listing 5-15 using multiple </w:t>
      </w:r>
      <w:r w:rsidRPr="00A82635">
        <w:rPr>
          <w:rStyle w:val="Literal"/>
        </w:rPr>
        <w:t>impl</w:t>
      </w:r>
      <w:r w:rsidRPr="005A2588">
        <w:rPr>
          <w:lang w:eastAsia="en-GB"/>
        </w:rPr>
        <w:t xml:space="preserve"> blocks</w:t>
      </w:r>
    </w:p>
    <w:p w14:paraId="52CDB390" w14:textId="3A037A94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 xml:space="preserve">There’s no reason to separate these methods into multiple </w:t>
      </w:r>
      <w:r w:rsidRPr="00604091">
        <w:rPr>
          <w:rStyle w:val="Literal"/>
        </w:rPr>
        <w:t>impl</w:t>
      </w:r>
      <w:r w:rsidRPr="00604091">
        <w:t xml:space="preserve"> blocks here,</w:t>
      </w:r>
      <w:r w:rsidR="00604091" w:rsidRPr="00604091">
        <w:t xml:space="preserve"> </w:t>
      </w:r>
      <w:r w:rsidRPr="00604091">
        <w:t xml:space="preserve">but this is valid syntax. We’ll see a case in which multiple </w:t>
      </w:r>
      <w:r w:rsidRPr="00604091">
        <w:rPr>
          <w:rStyle w:val="Literal"/>
        </w:rPr>
        <w:t>impl</w:t>
      </w:r>
      <w:r w:rsidRPr="005A2588">
        <w:rPr>
          <w:lang w:eastAsia="en-GB"/>
        </w:rPr>
        <w:t xml:space="preserve"> blocks are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 xml:space="preserve">useful in </w:t>
      </w:r>
      <w:r w:rsidR="00CC2106" w:rsidRPr="00C85F7F">
        <w:rPr>
          <w:rStyle w:val="Xref"/>
        </w:rPr>
        <w:t>Chapter</w:t>
      </w:r>
      <w:r w:rsidRPr="00C85F7F">
        <w:rPr>
          <w:rStyle w:val="Xref"/>
        </w:rPr>
        <w:t xml:space="preserve"> 1</w:t>
      </w:r>
      <w:r w:rsidRPr="004817CE">
        <w:rPr>
          <w:rStyle w:val="Xref"/>
        </w:rPr>
        <w:t>0</w:t>
      </w:r>
      <w:r w:rsidRPr="005A2588">
        <w:rPr>
          <w:lang w:eastAsia="en-GB"/>
        </w:rPr>
        <w:t>, where we discuss generic types and traits.</w:t>
      </w:r>
      <w:r w:rsidR="00A0096D">
        <w:rPr>
          <w:lang w:eastAsia="en-GB"/>
        </w:rPr>
        <w:fldChar w:fldCharType="begin"/>
      </w:r>
      <w:r w:rsidR="00A0096D">
        <w:instrText xml:space="preserve"> XE "methods:defined on structs endRange" </w:instrText>
      </w:r>
      <w:r w:rsidR="00A0096D">
        <w:rPr>
          <w:lang w:eastAsia="en-GB"/>
        </w:rPr>
        <w:fldChar w:fldCharType="end"/>
      </w:r>
    </w:p>
    <w:p w14:paraId="386E8590" w14:textId="77777777" w:rsidR="005A2588" w:rsidRPr="005A2588" w:rsidRDefault="005A2588" w:rsidP="00604091">
      <w:pPr>
        <w:pStyle w:val="HeadA"/>
        <w:rPr>
          <w:lang w:eastAsia="en-GB"/>
        </w:rPr>
      </w:pPr>
      <w:bookmarkStart w:id="31" w:name="summary"/>
      <w:bookmarkStart w:id="32" w:name="_Toc106888483"/>
      <w:bookmarkEnd w:id="31"/>
      <w:r w:rsidRPr="005A2588">
        <w:rPr>
          <w:lang w:eastAsia="en-GB"/>
        </w:rPr>
        <w:t>Summary</w:t>
      </w:r>
      <w:bookmarkEnd w:id="32"/>
    </w:p>
    <w:p w14:paraId="0306AE86" w14:textId="42644B21" w:rsidR="005A2588" w:rsidRPr="005A2588" w:rsidRDefault="005A2588" w:rsidP="00604091">
      <w:pPr>
        <w:pStyle w:val="Body"/>
        <w:rPr>
          <w:lang w:eastAsia="en-GB"/>
        </w:rPr>
      </w:pPr>
      <w:r w:rsidRPr="00604091">
        <w:t>Structs let you create custom types that are meaningful for your domain. By</w:t>
      </w:r>
      <w:r w:rsidR="00604091" w:rsidRPr="00604091">
        <w:t xml:space="preserve"> </w:t>
      </w:r>
      <w:r w:rsidRPr="00604091">
        <w:t>using structs, you can keep associated pieces of data connected to each other</w:t>
      </w:r>
      <w:r w:rsidR="00604091" w:rsidRPr="00604091">
        <w:t xml:space="preserve"> </w:t>
      </w:r>
      <w:r w:rsidRPr="00604091">
        <w:t xml:space="preserve">and name each piece to make your code clear. In </w:t>
      </w:r>
      <w:r w:rsidRPr="00604091">
        <w:rPr>
          <w:rStyle w:val="Literal"/>
        </w:rPr>
        <w:t>impl</w:t>
      </w:r>
      <w:r w:rsidRPr="005A2588">
        <w:rPr>
          <w:lang w:eastAsia="en-GB"/>
        </w:rPr>
        <w:t xml:space="preserve"> blocks, you can define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functions that are associated with your type, and methods are a kind of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associated function that let you specify the behavior that instances of your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structs have.</w:t>
      </w:r>
    </w:p>
    <w:p w14:paraId="3261E98D" w14:textId="287D6A69" w:rsidR="005A2588" w:rsidRPr="005A2588" w:rsidRDefault="005A2588" w:rsidP="00604091">
      <w:pPr>
        <w:pStyle w:val="Body"/>
        <w:rPr>
          <w:lang w:eastAsia="en-GB"/>
        </w:rPr>
      </w:pPr>
      <w:r w:rsidRPr="005A2588">
        <w:rPr>
          <w:lang w:eastAsia="en-GB"/>
        </w:rPr>
        <w:t>But structs aren’t the only way you can create custom types: let’s turn to</w:t>
      </w:r>
      <w:r w:rsidR="00604091">
        <w:rPr>
          <w:lang w:eastAsia="en-GB"/>
        </w:rPr>
        <w:t xml:space="preserve"> </w:t>
      </w:r>
      <w:r w:rsidRPr="005A2588">
        <w:rPr>
          <w:lang w:eastAsia="en-GB"/>
        </w:rPr>
        <w:t>Rust’s enum feature to add another tool to your toolbox.</w:t>
      </w:r>
      <w:r w:rsidR="00E7577C">
        <w:rPr>
          <w:lang w:eastAsia="en-GB"/>
        </w:rPr>
        <w:fldChar w:fldCharType="begin"/>
      </w:r>
      <w:r w:rsidR="00E7577C">
        <w:instrText xml:space="preserve"> XE "</w:instrText>
      </w:r>
      <w:r w:rsidR="00E7577C" w:rsidRPr="00AC00B2">
        <w:instrText xml:space="preserve">structs </w:instrText>
      </w:r>
      <w:r w:rsidR="00E7577C">
        <w:instrText>end</w:instrText>
      </w:r>
      <w:r w:rsidR="00E7577C" w:rsidRPr="00AC00B2">
        <w:instrText>Range</w:instrText>
      </w:r>
      <w:r w:rsidR="00E7577C">
        <w:instrText xml:space="preserve">" </w:instrText>
      </w:r>
      <w:r w:rsidR="00E7577C">
        <w:rPr>
          <w:lang w:eastAsia="en-GB"/>
        </w:rPr>
        <w:fldChar w:fldCharType="end"/>
      </w:r>
    </w:p>
    <w:sectPr w:rsidR="005A2588" w:rsidRPr="005A2588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6A4A" w14:textId="77777777" w:rsidR="005A42A4" w:rsidRDefault="005A42A4" w:rsidP="009E51C3">
      <w:pPr>
        <w:spacing w:after="0" w:line="240" w:lineRule="auto"/>
      </w:pPr>
      <w:r>
        <w:separator/>
      </w:r>
    </w:p>
  </w:endnote>
  <w:endnote w:type="continuationSeparator" w:id="0">
    <w:p w14:paraId="1C785B5D" w14:textId="77777777" w:rsidR="005A42A4" w:rsidRDefault="005A42A4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HGPMincho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0000000000000000000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PT-BookObl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0000000000000000000"/>
    <w:charset w:val="02"/>
    <w:family w:val="auto"/>
    <w:notTrueType/>
    <w:pitch w:val="default"/>
  </w:font>
  <w:font w:name="NewBaskervilleStd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NewBaskerville">
    <w:altName w:val="Calibri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9B9D0" w14:textId="77777777" w:rsidR="005A42A4" w:rsidRDefault="005A42A4" w:rsidP="009E51C3">
      <w:pPr>
        <w:spacing w:after="0" w:line="240" w:lineRule="auto"/>
      </w:pPr>
      <w:r>
        <w:separator/>
      </w:r>
    </w:p>
  </w:footnote>
  <w:footnote w:type="continuationSeparator" w:id="0">
    <w:p w14:paraId="17CADCFA" w14:textId="77777777" w:rsidR="005A42A4" w:rsidRDefault="005A42A4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07EF8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F5220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102C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67C9D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1FBCD0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4032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38252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4E029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C3EE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3086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29C6085"/>
    <w:multiLevelType w:val="multilevel"/>
    <w:tmpl w:val="224E4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829CF"/>
    <w:multiLevelType w:val="multilevel"/>
    <w:tmpl w:val="706E9F88"/>
    <w:numStyleLink w:val="ChapterNumbering"/>
  </w:abstractNum>
  <w:abstractNum w:abstractNumId="21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95794"/>
    <w:multiLevelType w:val="multilevel"/>
    <w:tmpl w:val="706E9F88"/>
    <w:numStyleLink w:val="ChapterNumbering"/>
  </w:abstractNum>
  <w:num w:numId="1" w16cid:durableId="2136554342">
    <w:abstractNumId w:val="12"/>
  </w:num>
  <w:num w:numId="2" w16cid:durableId="1513764267">
    <w:abstractNumId w:val="21"/>
  </w:num>
  <w:num w:numId="3" w16cid:durableId="1769426600">
    <w:abstractNumId w:val="23"/>
  </w:num>
  <w:num w:numId="4" w16cid:durableId="1371539602">
    <w:abstractNumId w:val="17"/>
  </w:num>
  <w:num w:numId="5" w16cid:durableId="401485021">
    <w:abstractNumId w:val="22"/>
  </w:num>
  <w:num w:numId="6" w16cid:durableId="321852882">
    <w:abstractNumId w:val="16"/>
  </w:num>
  <w:num w:numId="7" w16cid:durableId="1584416407">
    <w:abstractNumId w:val="19"/>
  </w:num>
  <w:num w:numId="8" w16cid:durableId="247544084">
    <w:abstractNumId w:val="24"/>
  </w:num>
  <w:num w:numId="9" w16cid:durableId="1209797671">
    <w:abstractNumId w:val="18"/>
  </w:num>
  <w:num w:numId="10" w16cid:durableId="1533223178">
    <w:abstractNumId w:val="13"/>
  </w:num>
  <w:num w:numId="11" w16cid:durableId="136146391">
    <w:abstractNumId w:val="11"/>
  </w:num>
  <w:num w:numId="12" w16cid:durableId="1107965236">
    <w:abstractNumId w:val="15"/>
  </w:num>
  <w:num w:numId="13" w16cid:durableId="1022440668">
    <w:abstractNumId w:val="25"/>
  </w:num>
  <w:num w:numId="14" w16cid:durableId="109518005">
    <w:abstractNumId w:val="0"/>
  </w:num>
  <w:num w:numId="15" w16cid:durableId="437025194">
    <w:abstractNumId w:val="20"/>
  </w:num>
  <w:num w:numId="16" w16cid:durableId="840583972">
    <w:abstractNumId w:val="14"/>
  </w:num>
  <w:num w:numId="17" w16cid:durableId="1856769293">
    <w:abstractNumId w:val="10"/>
  </w:num>
  <w:num w:numId="18" w16cid:durableId="581455343">
    <w:abstractNumId w:val="8"/>
  </w:num>
  <w:num w:numId="19" w16cid:durableId="144519342">
    <w:abstractNumId w:val="7"/>
  </w:num>
  <w:num w:numId="20" w16cid:durableId="438918905">
    <w:abstractNumId w:val="6"/>
  </w:num>
  <w:num w:numId="21" w16cid:durableId="1742558279">
    <w:abstractNumId w:val="5"/>
  </w:num>
  <w:num w:numId="22" w16cid:durableId="1969313270">
    <w:abstractNumId w:val="9"/>
  </w:num>
  <w:num w:numId="23" w16cid:durableId="794442047">
    <w:abstractNumId w:val="4"/>
  </w:num>
  <w:num w:numId="24" w16cid:durableId="1885287264">
    <w:abstractNumId w:val="3"/>
  </w:num>
  <w:num w:numId="25" w16cid:durableId="729033290">
    <w:abstractNumId w:val="2"/>
  </w:num>
  <w:num w:numId="26" w16cid:durableId="3212187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88"/>
    <w:rsid w:val="0001390B"/>
    <w:rsid w:val="00013A0F"/>
    <w:rsid w:val="00015785"/>
    <w:rsid w:val="000251C2"/>
    <w:rsid w:val="00026A3C"/>
    <w:rsid w:val="00027719"/>
    <w:rsid w:val="00027B76"/>
    <w:rsid w:val="00030BCF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75C2"/>
    <w:rsid w:val="00077AD8"/>
    <w:rsid w:val="00080824"/>
    <w:rsid w:val="00080BC8"/>
    <w:rsid w:val="000934C9"/>
    <w:rsid w:val="00093911"/>
    <w:rsid w:val="00094EDE"/>
    <w:rsid w:val="000A1F1E"/>
    <w:rsid w:val="000B0A4A"/>
    <w:rsid w:val="000B4E24"/>
    <w:rsid w:val="000B6D77"/>
    <w:rsid w:val="000C187B"/>
    <w:rsid w:val="000C3488"/>
    <w:rsid w:val="000C4DBF"/>
    <w:rsid w:val="000E23FE"/>
    <w:rsid w:val="000E291C"/>
    <w:rsid w:val="000E2FC5"/>
    <w:rsid w:val="000E7CB5"/>
    <w:rsid w:val="000F14AB"/>
    <w:rsid w:val="000F70F5"/>
    <w:rsid w:val="000F719F"/>
    <w:rsid w:val="00107966"/>
    <w:rsid w:val="00110424"/>
    <w:rsid w:val="00112E75"/>
    <w:rsid w:val="00113870"/>
    <w:rsid w:val="00113E0A"/>
    <w:rsid w:val="00122DE8"/>
    <w:rsid w:val="00123638"/>
    <w:rsid w:val="00131BCD"/>
    <w:rsid w:val="00133123"/>
    <w:rsid w:val="001435B6"/>
    <w:rsid w:val="00147C28"/>
    <w:rsid w:val="001549E3"/>
    <w:rsid w:val="0015557B"/>
    <w:rsid w:val="001662E1"/>
    <w:rsid w:val="0017571A"/>
    <w:rsid w:val="00175813"/>
    <w:rsid w:val="00176833"/>
    <w:rsid w:val="00176BE2"/>
    <w:rsid w:val="00181771"/>
    <w:rsid w:val="00182D89"/>
    <w:rsid w:val="001862DB"/>
    <w:rsid w:val="00196CDD"/>
    <w:rsid w:val="001A00A3"/>
    <w:rsid w:val="001A12D4"/>
    <w:rsid w:val="001A19D3"/>
    <w:rsid w:val="001A7BD4"/>
    <w:rsid w:val="001B64F2"/>
    <w:rsid w:val="001B66C5"/>
    <w:rsid w:val="001B7651"/>
    <w:rsid w:val="001C72D3"/>
    <w:rsid w:val="001D0557"/>
    <w:rsid w:val="001D1311"/>
    <w:rsid w:val="001D1FC4"/>
    <w:rsid w:val="001E0123"/>
    <w:rsid w:val="001E211C"/>
    <w:rsid w:val="001E24F0"/>
    <w:rsid w:val="001E4986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241B"/>
    <w:rsid w:val="00224E0A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77CC1"/>
    <w:rsid w:val="002859D4"/>
    <w:rsid w:val="002A3BF5"/>
    <w:rsid w:val="002A5CBE"/>
    <w:rsid w:val="002A6483"/>
    <w:rsid w:val="002A6D62"/>
    <w:rsid w:val="002B0301"/>
    <w:rsid w:val="002B1A69"/>
    <w:rsid w:val="002B3CCC"/>
    <w:rsid w:val="002B4897"/>
    <w:rsid w:val="002C0783"/>
    <w:rsid w:val="002C0D80"/>
    <w:rsid w:val="002C34DC"/>
    <w:rsid w:val="002C52AD"/>
    <w:rsid w:val="002C6237"/>
    <w:rsid w:val="002C7F1F"/>
    <w:rsid w:val="002D1A1E"/>
    <w:rsid w:val="002D7706"/>
    <w:rsid w:val="002E5B13"/>
    <w:rsid w:val="002F5749"/>
    <w:rsid w:val="0030152B"/>
    <w:rsid w:val="0030255A"/>
    <w:rsid w:val="00305E4C"/>
    <w:rsid w:val="0030774D"/>
    <w:rsid w:val="00311803"/>
    <w:rsid w:val="0031369A"/>
    <w:rsid w:val="00315822"/>
    <w:rsid w:val="003203B1"/>
    <w:rsid w:val="00320E14"/>
    <w:rsid w:val="00327BBA"/>
    <w:rsid w:val="00331519"/>
    <w:rsid w:val="00332C96"/>
    <w:rsid w:val="003345E1"/>
    <w:rsid w:val="0034529B"/>
    <w:rsid w:val="00346FA5"/>
    <w:rsid w:val="00353D3A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0EF"/>
    <w:rsid w:val="00367B4B"/>
    <w:rsid w:val="00372150"/>
    <w:rsid w:val="00374719"/>
    <w:rsid w:val="00375BC0"/>
    <w:rsid w:val="003900CE"/>
    <w:rsid w:val="00390955"/>
    <w:rsid w:val="003A064A"/>
    <w:rsid w:val="003A0F8E"/>
    <w:rsid w:val="003A37BD"/>
    <w:rsid w:val="003A3EF8"/>
    <w:rsid w:val="003A50D7"/>
    <w:rsid w:val="003B4092"/>
    <w:rsid w:val="003B5A44"/>
    <w:rsid w:val="003B5D4D"/>
    <w:rsid w:val="003C2061"/>
    <w:rsid w:val="003D3114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0784"/>
    <w:rsid w:val="003F1CE6"/>
    <w:rsid w:val="00400E94"/>
    <w:rsid w:val="004031D0"/>
    <w:rsid w:val="004058D0"/>
    <w:rsid w:val="004071DB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63BEA"/>
    <w:rsid w:val="00467FAB"/>
    <w:rsid w:val="00470D3B"/>
    <w:rsid w:val="00470F30"/>
    <w:rsid w:val="00472501"/>
    <w:rsid w:val="0047597D"/>
    <w:rsid w:val="00476611"/>
    <w:rsid w:val="00481771"/>
    <w:rsid w:val="004817CE"/>
    <w:rsid w:val="00481D42"/>
    <w:rsid w:val="00482052"/>
    <w:rsid w:val="00482144"/>
    <w:rsid w:val="00482837"/>
    <w:rsid w:val="00485735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2396"/>
    <w:rsid w:val="004C6D97"/>
    <w:rsid w:val="004C7002"/>
    <w:rsid w:val="004D39BF"/>
    <w:rsid w:val="004D4BB9"/>
    <w:rsid w:val="004D7129"/>
    <w:rsid w:val="004F3FC9"/>
    <w:rsid w:val="0050058C"/>
    <w:rsid w:val="005056A5"/>
    <w:rsid w:val="00506CE0"/>
    <w:rsid w:val="0051294E"/>
    <w:rsid w:val="00521024"/>
    <w:rsid w:val="005264EF"/>
    <w:rsid w:val="0052787B"/>
    <w:rsid w:val="0053177C"/>
    <w:rsid w:val="00531786"/>
    <w:rsid w:val="00536B66"/>
    <w:rsid w:val="00537277"/>
    <w:rsid w:val="00537F3B"/>
    <w:rsid w:val="00542141"/>
    <w:rsid w:val="005425C3"/>
    <w:rsid w:val="00564355"/>
    <w:rsid w:val="005815A2"/>
    <w:rsid w:val="005921CC"/>
    <w:rsid w:val="005A2588"/>
    <w:rsid w:val="005A42A4"/>
    <w:rsid w:val="005A540F"/>
    <w:rsid w:val="005B0DE0"/>
    <w:rsid w:val="005B3197"/>
    <w:rsid w:val="005B3B2F"/>
    <w:rsid w:val="005B6575"/>
    <w:rsid w:val="005C0697"/>
    <w:rsid w:val="005C235D"/>
    <w:rsid w:val="005C6B82"/>
    <w:rsid w:val="005C6CDD"/>
    <w:rsid w:val="005C7488"/>
    <w:rsid w:val="005D56F7"/>
    <w:rsid w:val="005D7B00"/>
    <w:rsid w:val="005E2D6A"/>
    <w:rsid w:val="005E6C7C"/>
    <w:rsid w:val="005F0095"/>
    <w:rsid w:val="005F0672"/>
    <w:rsid w:val="005F226C"/>
    <w:rsid w:val="005F261D"/>
    <w:rsid w:val="005F723C"/>
    <w:rsid w:val="006016B6"/>
    <w:rsid w:val="00603F4B"/>
    <w:rsid w:val="00604091"/>
    <w:rsid w:val="0060703D"/>
    <w:rsid w:val="006120B9"/>
    <w:rsid w:val="00612294"/>
    <w:rsid w:val="00613CDB"/>
    <w:rsid w:val="0061736D"/>
    <w:rsid w:val="00617CC3"/>
    <w:rsid w:val="00622ECD"/>
    <w:rsid w:val="00626EFB"/>
    <w:rsid w:val="00627283"/>
    <w:rsid w:val="0064266A"/>
    <w:rsid w:val="00642B85"/>
    <w:rsid w:val="00643D25"/>
    <w:rsid w:val="00643DED"/>
    <w:rsid w:val="006544D9"/>
    <w:rsid w:val="00654FBC"/>
    <w:rsid w:val="00657AC8"/>
    <w:rsid w:val="00657ED5"/>
    <w:rsid w:val="0066266A"/>
    <w:rsid w:val="00671281"/>
    <w:rsid w:val="0067441B"/>
    <w:rsid w:val="00676E67"/>
    <w:rsid w:val="00682266"/>
    <w:rsid w:val="00682513"/>
    <w:rsid w:val="00690422"/>
    <w:rsid w:val="006944F2"/>
    <w:rsid w:val="006954C8"/>
    <w:rsid w:val="006A08DE"/>
    <w:rsid w:val="006A0D4C"/>
    <w:rsid w:val="006B6321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20B2"/>
    <w:rsid w:val="006E4E4F"/>
    <w:rsid w:val="006E7D07"/>
    <w:rsid w:val="006E7E5E"/>
    <w:rsid w:val="0070020A"/>
    <w:rsid w:val="0070241D"/>
    <w:rsid w:val="0070439E"/>
    <w:rsid w:val="00711195"/>
    <w:rsid w:val="0071206E"/>
    <w:rsid w:val="007159D5"/>
    <w:rsid w:val="00715B75"/>
    <w:rsid w:val="00716BA2"/>
    <w:rsid w:val="00717DFA"/>
    <w:rsid w:val="00717E1C"/>
    <w:rsid w:val="007238EB"/>
    <w:rsid w:val="00730B5D"/>
    <w:rsid w:val="00730B77"/>
    <w:rsid w:val="00733799"/>
    <w:rsid w:val="0073414B"/>
    <w:rsid w:val="0073437F"/>
    <w:rsid w:val="007355AA"/>
    <w:rsid w:val="00736449"/>
    <w:rsid w:val="00742939"/>
    <w:rsid w:val="007450FA"/>
    <w:rsid w:val="00745C17"/>
    <w:rsid w:val="00750B65"/>
    <w:rsid w:val="0075103F"/>
    <w:rsid w:val="00762C75"/>
    <w:rsid w:val="00764367"/>
    <w:rsid w:val="00767599"/>
    <w:rsid w:val="007700F1"/>
    <w:rsid w:val="007743B3"/>
    <w:rsid w:val="00783976"/>
    <w:rsid w:val="00785E73"/>
    <w:rsid w:val="00791606"/>
    <w:rsid w:val="00795878"/>
    <w:rsid w:val="007A02E7"/>
    <w:rsid w:val="007A4E19"/>
    <w:rsid w:val="007C14A2"/>
    <w:rsid w:val="007C1E4D"/>
    <w:rsid w:val="007C4313"/>
    <w:rsid w:val="007C47A1"/>
    <w:rsid w:val="007D2CFA"/>
    <w:rsid w:val="007D72AB"/>
    <w:rsid w:val="007E645A"/>
    <w:rsid w:val="007F0435"/>
    <w:rsid w:val="007F0869"/>
    <w:rsid w:val="007F2153"/>
    <w:rsid w:val="00804A89"/>
    <w:rsid w:val="008052EE"/>
    <w:rsid w:val="0080623F"/>
    <w:rsid w:val="00806332"/>
    <w:rsid w:val="00820E35"/>
    <w:rsid w:val="0082136E"/>
    <w:rsid w:val="008216C9"/>
    <w:rsid w:val="0082602F"/>
    <w:rsid w:val="00830E4B"/>
    <w:rsid w:val="00833DD2"/>
    <w:rsid w:val="0083692B"/>
    <w:rsid w:val="00840668"/>
    <w:rsid w:val="00841DE8"/>
    <w:rsid w:val="00843258"/>
    <w:rsid w:val="0084557D"/>
    <w:rsid w:val="00852EAA"/>
    <w:rsid w:val="00855038"/>
    <w:rsid w:val="0085646C"/>
    <w:rsid w:val="0085795C"/>
    <w:rsid w:val="00862650"/>
    <w:rsid w:val="0086390E"/>
    <w:rsid w:val="00864068"/>
    <w:rsid w:val="00870319"/>
    <w:rsid w:val="008707C4"/>
    <w:rsid w:val="008756F7"/>
    <w:rsid w:val="0088465E"/>
    <w:rsid w:val="00887377"/>
    <w:rsid w:val="00890482"/>
    <w:rsid w:val="00897027"/>
    <w:rsid w:val="008A447C"/>
    <w:rsid w:val="008A6550"/>
    <w:rsid w:val="008A6644"/>
    <w:rsid w:val="008B0201"/>
    <w:rsid w:val="008B597D"/>
    <w:rsid w:val="008B7FAB"/>
    <w:rsid w:val="008C40D2"/>
    <w:rsid w:val="008C4402"/>
    <w:rsid w:val="008D25A2"/>
    <w:rsid w:val="008D30CD"/>
    <w:rsid w:val="008D429A"/>
    <w:rsid w:val="008D733E"/>
    <w:rsid w:val="008E14B1"/>
    <w:rsid w:val="008F2055"/>
    <w:rsid w:val="008F3793"/>
    <w:rsid w:val="008F39BA"/>
    <w:rsid w:val="008F3B3D"/>
    <w:rsid w:val="008F408C"/>
    <w:rsid w:val="008F47F3"/>
    <w:rsid w:val="008F5D0D"/>
    <w:rsid w:val="008F6006"/>
    <w:rsid w:val="008F740F"/>
    <w:rsid w:val="009001D3"/>
    <w:rsid w:val="00901A8B"/>
    <w:rsid w:val="00904342"/>
    <w:rsid w:val="0090456C"/>
    <w:rsid w:val="00904D9B"/>
    <w:rsid w:val="009109BE"/>
    <w:rsid w:val="00916D35"/>
    <w:rsid w:val="00917CDC"/>
    <w:rsid w:val="009233FF"/>
    <w:rsid w:val="00924579"/>
    <w:rsid w:val="00925C5B"/>
    <w:rsid w:val="0093298F"/>
    <w:rsid w:val="00937682"/>
    <w:rsid w:val="0094246A"/>
    <w:rsid w:val="00944D4F"/>
    <w:rsid w:val="00945D9B"/>
    <w:rsid w:val="0094655E"/>
    <w:rsid w:val="00947112"/>
    <w:rsid w:val="009546DA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855D6"/>
    <w:rsid w:val="009923A2"/>
    <w:rsid w:val="009A19EF"/>
    <w:rsid w:val="009A3B37"/>
    <w:rsid w:val="009B1EF8"/>
    <w:rsid w:val="009B2041"/>
    <w:rsid w:val="009B531B"/>
    <w:rsid w:val="009C6925"/>
    <w:rsid w:val="009D45B8"/>
    <w:rsid w:val="009D56EB"/>
    <w:rsid w:val="009E27BB"/>
    <w:rsid w:val="009E4B52"/>
    <w:rsid w:val="009E51C3"/>
    <w:rsid w:val="009F0D11"/>
    <w:rsid w:val="009F1B4C"/>
    <w:rsid w:val="00A0096D"/>
    <w:rsid w:val="00A01D6E"/>
    <w:rsid w:val="00A02E74"/>
    <w:rsid w:val="00A0695F"/>
    <w:rsid w:val="00A14A3B"/>
    <w:rsid w:val="00A21298"/>
    <w:rsid w:val="00A221EB"/>
    <w:rsid w:val="00A22A11"/>
    <w:rsid w:val="00A23CA6"/>
    <w:rsid w:val="00A26279"/>
    <w:rsid w:val="00A35550"/>
    <w:rsid w:val="00A35F53"/>
    <w:rsid w:val="00A406BF"/>
    <w:rsid w:val="00A530D8"/>
    <w:rsid w:val="00A56C94"/>
    <w:rsid w:val="00A57A54"/>
    <w:rsid w:val="00A620E4"/>
    <w:rsid w:val="00A64D2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635"/>
    <w:rsid w:val="00A82E6D"/>
    <w:rsid w:val="00A83EAC"/>
    <w:rsid w:val="00A84032"/>
    <w:rsid w:val="00A87FF1"/>
    <w:rsid w:val="00A92356"/>
    <w:rsid w:val="00A95E82"/>
    <w:rsid w:val="00AB165C"/>
    <w:rsid w:val="00AB2E83"/>
    <w:rsid w:val="00AB6123"/>
    <w:rsid w:val="00AB6CE8"/>
    <w:rsid w:val="00AC10C5"/>
    <w:rsid w:val="00AC67B5"/>
    <w:rsid w:val="00AD0472"/>
    <w:rsid w:val="00AD604A"/>
    <w:rsid w:val="00AE3B2B"/>
    <w:rsid w:val="00AF5970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43C9"/>
    <w:rsid w:val="00B34EB2"/>
    <w:rsid w:val="00B36EDF"/>
    <w:rsid w:val="00B37E12"/>
    <w:rsid w:val="00B45496"/>
    <w:rsid w:val="00B470E8"/>
    <w:rsid w:val="00B52F47"/>
    <w:rsid w:val="00B5352A"/>
    <w:rsid w:val="00B5535B"/>
    <w:rsid w:val="00B65488"/>
    <w:rsid w:val="00B74E83"/>
    <w:rsid w:val="00B762C5"/>
    <w:rsid w:val="00B77D63"/>
    <w:rsid w:val="00B92BF5"/>
    <w:rsid w:val="00B92F52"/>
    <w:rsid w:val="00B930D7"/>
    <w:rsid w:val="00B96D51"/>
    <w:rsid w:val="00B97083"/>
    <w:rsid w:val="00B974C0"/>
    <w:rsid w:val="00BA0A01"/>
    <w:rsid w:val="00BA3B7C"/>
    <w:rsid w:val="00BA5FAF"/>
    <w:rsid w:val="00BB3999"/>
    <w:rsid w:val="00BB692D"/>
    <w:rsid w:val="00BC030B"/>
    <w:rsid w:val="00BC1F31"/>
    <w:rsid w:val="00BD2620"/>
    <w:rsid w:val="00BE493A"/>
    <w:rsid w:val="00BF0CBA"/>
    <w:rsid w:val="00BF62A7"/>
    <w:rsid w:val="00C012CF"/>
    <w:rsid w:val="00C032D3"/>
    <w:rsid w:val="00C03EFE"/>
    <w:rsid w:val="00C03F26"/>
    <w:rsid w:val="00C065C7"/>
    <w:rsid w:val="00C12E1F"/>
    <w:rsid w:val="00C13DFC"/>
    <w:rsid w:val="00C15827"/>
    <w:rsid w:val="00C248ED"/>
    <w:rsid w:val="00C24F13"/>
    <w:rsid w:val="00C2624C"/>
    <w:rsid w:val="00C2761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8113A"/>
    <w:rsid w:val="00C82A73"/>
    <w:rsid w:val="00C85F7F"/>
    <w:rsid w:val="00C85F9F"/>
    <w:rsid w:val="00CA2AD1"/>
    <w:rsid w:val="00CA4F4D"/>
    <w:rsid w:val="00CA5414"/>
    <w:rsid w:val="00CA69C7"/>
    <w:rsid w:val="00CA6B99"/>
    <w:rsid w:val="00CB0816"/>
    <w:rsid w:val="00CB463D"/>
    <w:rsid w:val="00CB476E"/>
    <w:rsid w:val="00CC2106"/>
    <w:rsid w:val="00CC58BE"/>
    <w:rsid w:val="00CC73C0"/>
    <w:rsid w:val="00CD1F8C"/>
    <w:rsid w:val="00CD6BEF"/>
    <w:rsid w:val="00CE69F4"/>
    <w:rsid w:val="00CF1C65"/>
    <w:rsid w:val="00CF30A5"/>
    <w:rsid w:val="00CF3F4A"/>
    <w:rsid w:val="00D02802"/>
    <w:rsid w:val="00D03A31"/>
    <w:rsid w:val="00D06BFE"/>
    <w:rsid w:val="00D07795"/>
    <w:rsid w:val="00D12293"/>
    <w:rsid w:val="00D12AF8"/>
    <w:rsid w:val="00D14A5E"/>
    <w:rsid w:val="00D17AE5"/>
    <w:rsid w:val="00D2035D"/>
    <w:rsid w:val="00D2320E"/>
    <w:rsid w:val="00D26A9D"/>
    <w:rsid w:val="00D30D53"/>
    <w:rsid w:val="00D310FF"/>
    <w:rsid w:val="00D379EA"/>
    <w:rsid w:val="00D41096"/>
    <w:rsid w:val="00D42C6A"/>
    <w:rsid w:val="00D43395"/>
    <w:rsid w:val="00D52794"/>
    <w:rsid w:val="00D52E1E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771E6"/>
    <w:rsid w:val="00D8261A"/>
    <w:rsid w:val="00D85FDB"/>
    <w:rsid w:val="00D86BF0"/>
    <w:rsid w:val="00D87D3A"/>
    <w:rsid w:val="00D97084"/>
    <w:rsid w:val="00D97472"/>
    <w:rsid w:val="00DA0069"/>
    <w:rsid w:val="00DA04A9"/>
    <w:rsid w:val="00DA4480"/>
    <w:rsid w:val="00DA5D80"/>
    <w:rsid w:val="00DA7F73"/>
    <w:rsid w:val="00DB0D49"/>
    <w:rsid w:val="00DB1E3A"/>
    <w:rsid w:val="00DB68B2"/>
    <w:rsid w:val="00DC3496"/>
    <w:rsid w:val="00DC4720"/>
    <w:rsid w:val="00DC5E41"/>
    <w:rsid w:val="00DC7ABF"/>
    <w:rsid w:val="00DD07D5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170ED"/>
    <w:rsid w:val="00E334C3"/>
    <w:rsid w:val="00E34FDA"/>
    <w:rsid w:val="00E37BF4"/>
    <w:rsid w:val="00E44F4A"/>
    <w:rsid w:val="00E45D9A"/>
    <w:rsid w:val="00E61240"/>
    <w:rsid w:val="00E62067"/>
    <w:rsid w:val="00E6249F"/>
    <w:rsid w:val="00E66384"/>
    <w:rsid w:val="00E67EB7"/>
    <w:rsid w:val="00E72860"/>
    <w:rsid w:val="00E72FF5"/>
    <w:rsid w:val="00E74571"/>
    <w:rsid w:val="00E7577C"/>
    <w:rsid w:val="00E81C53"/>
    <w:rsid w:val="00E82299"/>
    <w:rsid w:val="00E85570"/>
    <w:rsid w:val="00E9120D"/>
    <w:rsid w:val="00E94888"/>
    <w:rsid w:val="00E94D17"/>
    <w:rsid w:val="00EA27FC"/>
    <w:rsid w:val="00EA6C39"/>
    <w:rsid w:val="00EB023F"/>
    <w:rsid w:val="00EB0D6D"/>
    <w:rsid w:val="00EB1044"/>
    <w:rsid w:val="00EB36E6"/>
    <w:rsid w:val="00EB402C"/>
    <w:rsid w:val="00EB4498"/>
    <w:rsid w:val="00EB4B65"/>
    <w:rsid w:val="00EB6DFA"/>
    <w:rsid w:val="00EB7FD4"/>
    <w:rsid w:val="00EC2584"/>
    <w:rsid w:val="00EC285A"/>
    <w:rsid w:val="00EC323F"/>
    <w:rsid w:val="00EC3493"/>
    <w:rsid w:val="00ED2ED4"/>
    <w:rsid w:val="00ED70A0"/>
    <w:rsid w:val="00ED7E0E"/>
    <w:rsid w:val="00EE41C9"/>
    <w:rsid w:val="00EE6AAE"/>
    <w:rsid w:val="00EE76DE"/>
    <w:rsid w:val="00EE7D5A"/>
    <w:rsid w:val="00EF1D82"/>
    <w:rsid w:val="00EF3B10"/>
    <w:rsid w:val="00EF5BD8"/>
    <w:rsid w:val="00EF6C2B"/>
    <w:rsid w:val="00F00ABC"/>
    <w:rsid w:val="00F0320D"/>
    <w:rsid w:val="00F03A8D"/>
    <w:rsid w:val="00F0701B"/>
    <w:rsid w:val="00F17410"/>
    <w:rsid w:val="00F21AA2"/>
    <w:rsid w:val="00F23F49"/>
    <w:rsid w:val="00F25C31"/>
    <w:rsid w:val="00F26D50"/>
    <w:rsid w:val="00F3323C"/>
    <w:rsid w:val="00F414D0"/>
    <w:rsid w:val="00F45D07"/>
    <w:rsid w:val="00F461ED"/>
    <w:rsid w:val="00F51BE3"/>
    <w:rsid w:val="00F57DCE"/>
    <w:rsid w:val="00F668A2"/>
    <w:rsid w:val="00F71AD2"/>
    <w:rsid w:val="00F7366F"/>
    <w:rsid w:val="00F74BA1"/>
    <w:rsid w:val="00F766EA"/>
    <w:rsid w:val="00F778B0"/>
    <w:rsid w:val="00F8036A"/>
    <w:rsid w:val="00F825B5"/>
    <w:rsid w:val="00F871D4"/>
    <w:rsid w:val="00F906BC"/>
    <w:rsid w:val="00F90E03"/>
    <w:rsid w:val="00F9186E"/>
    <w:rsid w:val="00F9422F"/>
    <w:rsid w:val="00FA0EC9"/>
    <w:rsid w:val="00FA29B4"/>
    <w:rsid w:val="00FA31CD"/>
    <w:rsid w:val="00FA36FB"/>
    <w:rsid w:val="00FA3C0A"/>
    <w:rsid w:val="00FB0DA0"/>
    <w:rsid w:val="00FB33C8"/>
    <w:rsid w:val="00FB6DEC"/>
    <w:rsid w:val="00FC17F6"/>
    <w:rsid w:val="00FC18D9"/>
    <w:rsid w:val="00FC7D64"/>
    <w:rsid w:val="00FD01E4"/>
    <w:rsid w:val="00FD0F4F"/>
    <w:rsid w:val="00FD4253"/>
    <w:rsid w:val="00FE59AB"/>
    <w:rsid w:val="00FE5EC5"/>
    <w:rsid w:val="00FE6FC2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82EF02"/>
  <w14:defaultImageDpi w14:val="300"/>
  <w15:docId w15:val="{35FAA686-3D73-4ACD-93BB-C84E252D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860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5A25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2D89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2D89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2D89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2D89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2D89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2D89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2D89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2D89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182D8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2D8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2D8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D8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D8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D89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D89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182D8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182D89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182D89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182D89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182D89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182D89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182D89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182D89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182D89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182D89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182D89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182D89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182D89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182D89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182D89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182D89"/>
    <w:pPr>
      <w:numPr>
        <w:numId w:val="10"/>
      </w:numPr>
    </w:pPr>
  </w:style>
  <w:style w:type="paragraph" w:customStyle="1" w:styleId="HeadA">
    <w:name w:val="HeadA"/>
    <w:qFormat/>
    <w:rsid w:val="00182D89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182D89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182D8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182D89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182D89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182D89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182D89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182D89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182D89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182D89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182D89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182D89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182D89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182D89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182D89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182D89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182D89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182D89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182D89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182D89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182D89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182D89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182D89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182D89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182D89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182D89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182D89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182D89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182D89"/>
    <w:rPr>
      <w:rFonts w:ascii="Symbol" w:hAnsi="Symbol"/>
    </w:rPr>
  </w:style>
  <w:style w:type="character" w:customStyle="1" w:styleId="Italic">
    <w:name w:val="Italic"/>
    <w:uiPriority w:val="1"/>
    <w:qFormat/>
    <w:rsid w:val="00182D89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182D89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182D8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182D89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182D89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182D89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182D89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182D89"/>
    <w:rPr>
      <w:color w:val="008000"/>
    </w:rPr>
  </w:style>
  <w:style w:type="paragraph" w:customStyle="1" w:styleId="PartNumber">
    <w:name w:val="PartNumber"/>
    <w:qFormat/>
    <w:rsid w:val="00182D8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182D89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182D89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182D89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182D89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182D89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182D89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182D89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182D89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182D89"/>
    <w:rPr>
      <w:b/>
      <w:bCs/>
      <w:color w:val="3366FF"/>
    </w:rPr>
  </w:style>
  <w:style w:type="paragraph" w:customStyle="1" w:styleId="RunInHead">
    <w:name w:val="RunInHead"/>
    <w:rsid w:val="00182D89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182D89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182D89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182D89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182D89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182D89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182D89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182D89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182D89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182D89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182D89"/>
    <w:rPr>
      <w:color w:val="3366FF"/>
      <w:vertAlign w:val="superscript"/>
    </w:rPr>
  </w:style>
  <w:style w:type="paragraph" w:customStyle="1" w:styleId="Footnote">
    <w:name w:val="Footnote"/>
    <w:qFormat/>
    <w:rsid w:val="00182D89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182D89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182D89"/>
    <w:rPr>
      <w:color w:val="3366FF"/>
      <w:vertAlign w:val="superscript"/>
    </w:rPr>
  </w:style>
  <w:style w:type="paragraph" w:customStyle="1" w:styleId="QuotePara">
    <w:name w:val="QuotePara"/>
    <w:qFormat/>
    <w:rsid w:val="00182D89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182D89"/>
    <w:pPr>
      <w:spacing w:after="240"/>
      <w:jc w:val="right"/>
    </w:pPr>
  </w:style>
  <w:style w:type="character" w:customStyle="1" w:styleId="Caps">
    <w:name w:val="Caps"/>
    <w:uiPriority w:val="1"/>
    <w:qFormat/>
    <w:rsid w:val="00182D89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182D89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182D89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182D89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182D89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182D89"/>
    <w:rPr>
      <w:color w:val="3366FF"/>
    </w:rPr>
  </w:style>
  <w:style w:type="table" w:styleId="TableGrid">
    <w:name w:val="Table Grid"/>
    <w:basedOn w:val="TableNormal"/>
    <w:uiPriority w:val="59"/>
    <w:rsid w:val="0018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182D89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182D89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182D89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182D89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182D89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182D89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182D89"/>
    <w:pPr>
      <w:jc w:val="right"/>
    </w:pPr>
  </w:style>
  <w:style w:type="paragraph" w:customStyle="1" w:styleId="ExtractParaContinued">
    <w:name w:val="ExtractParaContinued"/>
    <w:basedOn w:val="ExtractPara"/>
    <w:qFormat/>
    <w:rsid w:val="00182D89"/>
    <w:pPr>
      <w:spacing w:before="0"/>
      <w:ind w:firstLine="360"/>
    </w:pPr>
  </w:style>
  <w:style w:type="paragraph" w:customStyle="1" w:styleId="AppendixNumber">
    <w:name w:val="AppendixNumber"/>
    <w:qFormat/>
    <w:rsid w:val="00182D8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182D89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182D89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182D89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182D89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182D89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182D89"/>
    <w:rPr>
      <w:color w:val="3366FF"/>
      <w:vertAlign w:val="superscript"/>
    </w:rPr>
  </w:style>
  <w:style w:type="paragraph" w:customStyle="1" w:styleId="Reference">
    <w:name w:val="Reference"/>
    <w:qFormat/>
    <w:rsid w:val="00182D89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182D89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182D89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182D89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182D89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182D89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182D89"/>
  </w:style>
  <w:style w:type="character" w:styleId="BookTitle">
    <w:name w:val="Book Title"/>
    <w:basedOn w:val="DefaultParagraphFont"/>
    <w:uiPriority w:val="33"/>
    <w:qFormat/>
    <w:rsid w:val="00182D89"/>
    <w:rPr>
      <w:b/>
      <w:bCs/>
      <w:smallCaps/>
      <w:spacing w:val="5"/>
    </w:rPr>
  </w:style>
  <w:style w:type="paragraph" w:customStyle="1" w:styleId="BookTitle0">
    <w:name w:val="BookTitle"/>
    <w:qFormat/>
    <w:rsid w:val="00182D89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182D89"/>
  </w:style>
  <w:style w:type="paragraph" w:customStyle="1" w:styleId="BookEdition">
    <w:name w:val="BookEdition"/>
    <w:basedOn w:val="BookSubtitle"/>
    <w:qFormat/>
    <w:rsid w:val="00182D89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182D89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182D89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182D89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182D89"/>
  </w:style>
  <w:style w:type="paragraph" w:customStyle="1" w:styleId="CopyrightHead">
    <w:name w:val="CopyrightHead"/>
    <w:basedOn w:val="CopyrightLOC"/>
    <w:qFormat/>
    <w:rsid w:val="00182D89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182D89"/>
  </w:style>
  <w:style w:type="paragraph" w:customStyle="1" w:styleId="FrontmatterTitle">
    <w:name w:val="FrontmatterTitle"/>
    <w:basedOn w:val="BackmatterTitle"/>
    <w:qFormat/>
    <w:rsid w:val="00182D89"/>
  </w:style>
  <w:style w:type="paragraph" w:customStyle="1" w:styleId="TOCFM">
    <w:name w:val="TOCFM"/>
    <w:basedOn w:val="Normal"/>
    <w:qFormat/>
    <w:rsid w:val="00182D89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182D89"/>
    <w:pPr>
      <w:ind w:left="720"/>
    </w:pPr>
    <w:rPr>
      <w:b/>
    </w:rPr>
  </w:style>
  <w:style w:type="paragraph" w:customStyle="1" w:styleId="TOCPart">
    <w:name w:val="TOCPart"/>
    <w:basedOn w:val="TOCH1"/>
    <w:qFormat/>
    <w:rsid w:val="00182D89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182D89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182D89"/>
    <w:pPr>
      <w:ind w:left="1080"/>
    </w:pPr>
    <w:rPr>
      <w:i/>
    </w:rPr>
  </w:style>
  <w:style w:type="paragraph" w:customStyle="1" w:styleId="TOCH3">
    <w:name w:val="TOCH3"/>
    <w:basedOn w:val="TOCH1"/>
    <w:qFormat/>
    <w:rsid w:val="00182D89"/>
    <w:pPr>
      <w:ind w:left="1440"/>
    </w:pPr>
    <w:rPr>
      <w:b w:val="0"/>
      <w:i/>
    </w:rPr>
  </w:style>
  <w:style w:type="paragraph" w:customStyle="1" w:styleId="BoxType">
    <w:name w:val="BoxType"/>
    <w:qFormat/>
    <w:rsid w:val="00182D89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182D89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182D89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182D89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182D89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182D89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182D89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182D89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182D89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182D89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182D89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182D89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182D89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182D89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182D89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182D89"/>
    <w:pPr>
      <w:jc w:val="right"/>
    </w:pPr>
  </w:style>
  <w:style w:type="paragraph" w:customStyle="1" w:styleId="Body">
    <w:name w:val="Body"/>
    <w:uiPriority w:val="99"/>
    <w:qFormat/>
    <w:rsid w:val="00182D89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182D89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182D89"/>
    <w:rPr>
      <w:color w:val="FF0000"/>
      <w:lang w:val="fr-FR"/>
    </w:rPr>
  </w:style>
  <w:style w:type="paragraph" w:customStyle="1" w:styleId="Default">
    <w:name w:val="Default"/>
    <w:rsid w:val="00182D89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182D89"/>
  </w:style>
  <w:style w:type="paragraph" w:customStyle="1" w:styleId="ReviewHead">
    <w:name w:val="ReviewHead"/>
    <w:basedOn w:val="FrontmatterTitle"/>
    <w:qFormat/>
    <w:rsid w:val="00182D89"/>
  </w:style>
  <w:style w:type="paragraph" w:customStyle="1" w:styleId="ReviewQuote">
    <w:name w:val="ReviewQuote"/>
    <w:basedOn w:val="QuotePara"/>
    <w:qFormat/>
    <w:rsid w:val="00182D89"/>
  </w:style>
  <w:style w:type="paragraph" w:customStyle="1" w:styleId="ReviewSource">
    <w:name w:val="ReviewSource"/>
    <w:basedOn w:val="QuoteSource"/>
    <w:qFormat/>
    <w:rsid w:val="00182D89"/>
  </w:style>
  <w:style w:type="paragraph" w:customStyle="1" w:styleId="ListGraphic">
    <w:name w:val="ListGraphic"/>
    <w:basedOn w:val="GraphicSlug"/>
    <w:qFormat/>
    <w:rsid w:val="00182D89"/>
    <w:pPr>
      <w:ind w:left="0"/>
    </w:pPr>
  </w:style>
  <w:style w:type="paragraph" w:customStyle="1" w:styleId="ListCaption">
    <w:name w:val="ListCaption"/>
    <w:basedOn w:val="CaptionLine"/>
    <w:qFormat/>
    <w:rsid w:val="00182D89"/>
    <w:pPr>
      <w:ind w:left="3600"/>
    </w:pPr>
  </w:style>
  <w:style w:type="paragraph" w:customStyle="1" w:styleId="NoteContinued">
    <w:name w:val="NoteContinued"/>
    <w:basedOn w:val="Note"/>
    <w:qFormat/>
    <w:rsid w:val="00182D89"/>
    <w:pPr>
      <w:spacing w:before="0"/>
      <w:ind w:firstLine="0"/>
    </w:pPr>
  </w:style>
  <w:style w:type="paragraph" w:customStyle="1" w:styleId="NoteCode">
    <w:name w:val="NoteCode"/>
    <w:basedOn w:val="Code"/>
    <w:qFormat/>
    <w:rsid w:val="00182D89"/>
    <w:pPr>
      <w:spacing w:after="240"/>
    </w:pPr>
  </w:style>
  <w:style w:type="paragraph" w:customStyle="1" w:styleId="ListBulletSub">
    <w:name w:val="ListBulletSub"/>
    <w:basedOn w:val="ListBullet"/>
    <w:qFormat/>
    <w:rsid w:val="00182D89"/>
    <w:pPr>
      <w:ind w:left="2520"/>
    </w:pPr>
  </w:style>
  <w:style w:type="paragraph" w:customStyle="1" w:styleId="CodeCustom1">
    <w:name w:val="CodeCustom1"/>
    <w:basedOn w:val="Code"/>
    <w:qFormat/>
    <w:rsid w:val="00182D89"/>
    <w:rPr>
      <w:color w:val="00B0F0"/>
    </w:rPr>
  </w:style>
  <w:style w:type="paragraph" w:customStyle="1" w:styleId="CodeCustom2">
    <w:name w:val="CodeCustom2"/>
    <w:basedOn w:val="Normal"/>
    <w:qFormat/>
    <w:rsid w:val="00182D89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182D89"/>
    <w:rPr>
      <w:bCs/>
      <w:color w:val="A12126"/>
    </w:rPr>
  </w:style>
  <w:style w:type="paragraph" w:customStyle="1" w:styleId="Equation">
    <w:name w:val="Equation"/>
    <w:basedOn w:val="ListPlain"/>
    <w:qFormat/>
    <w:rsid w:val="00182D89"/>
  </w:style>
  <w:style w:type="character" w:customStyle="1" w:styleId="Heading1Char">
    <w:name w:val="Heading 1 Char"/>
    <w:basedOn w:val="DefaultParagraphFont"/>
    <w:link w:val="Heading1"/>
    <w:uiPriority w:val="9"/>
    <w:rsid w:val="005A2588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character" w:customStyle="1" w:styleId="Title1">
    <w:name w:val="Title1"/>
    <w:basedOn w:val="DefaultParagraphFont"/>
    <w:rsid w:val="005A2588"/>
  </w:style>
  <w:style w:type="character" w:styleId="Hyperlink">
    <w:name w:val="Hyperlink"/>
    <w:basedOn w:val="DefaultParagraphFont"/>
    <w:uiPriority w:val="99"/>
    <w:unhideWhenUsed/>
    <w:rsid w:val="005A258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2588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5A258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A2588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25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2588"/>
    <w:rPr>
      <w:rFonts w:ascii="Courier New" w:hAnsi="Courier New" w:cs="Courier New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0A1F1E"/>
    <w:pPr>
      <w:tabs>
        <w:tab w:val="right" w:leader="dot" w:pos="809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02802"/>
    <w:pPr>
      <w:tabs>
        <w:tab w:val="right" w:leader="dot" w:pos="8090"/>
      </w:tabs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E7D5A"/>
    <w:pPr>
      <w:spacing w:after="100"/>
      <w:ind w:left="440"/>
    </w:pPr>
  </w:style>
  <w:style w:type="paragraph" w:styleId="Revision">
    <w:name w:val="Revision"/>
    <w:hidden/>
    <w:uiPriority w:val="71"/>
    <w:rsid w:val="00F778B0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778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8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8B0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8B0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95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0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6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rust-lang.org/reference/attribute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38A22-DF91-4CB8-97BF-30135220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NSPTemplate02172021</Template>
  <TotalTime>24</TotalTime>
  <Pages>18</Pages>
  <Words>5790</Words>
  <Characters>33006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Audrey Doyle</cp:lastModifiedBy>
  <cp:revision>3</cp:revision>
  <dcterms:created xsi:type="dcterms:W3CDTF">2022-08-23T18:15:00Z</dcterms:created>
  <dcterms:modified xsi:type="dcterms:W3CDTF">2022-08-23T18:37:00Z</dcterms:modified>
</cp:coreProperties>
</file>